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BA13C" w14:textId="77777777" w:rsidR="008F256E" w:rsidRDefault="008F256E" w:rsidP="000767FD">
      <w:pPr>
        <w:pStyle w:val="Nagwek2"/>
        <w:spacing w:before="0" w:line="240" w:lineRule="auto"/>
        <w:rPr>
          <w:rFonts w:asciiTheme="minorHAnsi" w:hAnsiTheme="minorHAnsi"/>
          <w:color w:val="auto"/>
          <w:sz w:val="28"/>
          <w:szCs w:val="28"/>
        </w:rPr>
      </w:pPr>
    </w:p>
    <w:p w14:paraId="767AB1DE" w14:textId="4183C2CB" w:rsidR="00783C8D" w:rsidRDefault="003779ED" w:rsidP="008F256E">
      <w:pPr>
        <w:pStyle w:val="Nagwek2"/>
        <w:spacing w:before="0" w:line="240" w:lineRule="auto"/>
        <w:jc w:val="righ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 xml:space="preserve">ZAŁĄCZNIK </w:t>
      </w:r>
      <w:r w:rsidR="000767FD">
        <w:rPr>
          <w:rFonts w:asciiTheme="minorHAnsi" w:hAnsiTheme="minorHAnsi"/>
          <w:color w:val="auto"/>
          <w:sz w:val="28"/>
          <w:szCs w:val="28"/>
        </w:rPr>
        <w:t>3</w:t>
      </w:r>
      <w:r w:rsidR="00783C8D">
        <w:rPr>
          <w:rFonts w:asciiTheme="minorHAnsi" w:hAnsiTheme="minorHAnsi"/>
          <w:color w:val="auto"/>
          <w:sz w:val="28"/>
          <w:szCs w:val="28"/>
        </w:rPr>
        <w:t xml:space="preserve"> do SWZ</w:t>
      </w:r>
      <w:r w:rsidR="00783C8D" w:rsidRPr="009F2F57">
        <w:rPr>
          <w:rFonts w:asciiTheme="minorHAnsi" w:hAnsiTheme="minorHAnsi"/>
          <w:color w:val="auto"/>
          <w:sz w:val="28"/>
          <w:szCs w:val="28"/>
        </w:rPr>
        <w:t>– FORMULARZ OFERTY</w:t>
      </w:r>
    </w:p>
    <w:p w14:paraId="27F776A1" w14:textId="77777777" w:rsidR="00ED5A54" w:rsidRPr="00ED5A54" w:rsidRDefault="00ED5A54" w:rsidP="00ED5A54"/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12937ABE" w14:textId="77777777" w:rsidTr="00586DA9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3A2CB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0369861F" w14:textId="64F192F4" w:rsidR="00783C8D" w:rsidRPr="00B10CFD" w:rsidRDefault="00891318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ZSCKR.ZP.260.</w:t>
            </w:r>
            <w:r w:rsidR="007C3650">
              <w:rPr>
                <w:rFonts w:eastAsia="Times New Roman" w:cstheme="minorHAnsi"/>
                <w:b/>
                <w:lang w:eastAsia="zh-CN"/>
              </w:rPr>
              <w:t>11</w:t>
            </w:r>
            <w:r w:rsidR="005C4374" w:rsidRPr="005C4374">
              <w:rPr>
                <w:rFonts w:eastAsia="Times New Roman" w:cstheme="minorHAnsi"/>
                <w:b/>
                <w:lang w:eastAsia="zh-CN"/>
              </w:rPr>
              <w:t>.2025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24B01DF" w14:textId="77777777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10CF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D87D61" w14:textId="77777777" w:rsidR="00783C8D" w:rsidRPr="00B10CFD" w:rsidRDefault="00783C8D" w:rsidP="00E441F8">
      <w:pPr>
        <w:keepNext/>
        <w:suppressAutoHyphens/>
        <w:spacing w:after="0" w:line="240" w:lineRule="auto"/>
        <w:rPr>
          <w:rFonts w:eastAsia="Times New Roman" w:cstheme="minorHAnsi"/>
          <w:b/>
          <w:bCs/>
          <w:lang w:val="en-US" w:eastAsia="zh-CN"/>
        </w:rPr>
      </w:pPr>
    </w:p>
    <w:p w14:paraId="2F9E1FCE" w14:textId="229F820B" w:rsidR="006B7FB6" w:rsidRPr="006B7FB6" w:rsidRDefault="00783C8D" w:rsidP="006B7FB6">
      <w:pPr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7216A4">
        <w:rPr>
          <w:rFonts w:ascii="Calibri" w:eastAsia="Times New Roman" w:hAnsi="Calibri" w:cs="Calibri"/>
          <w:lang w:eastAsia="zh-CN"/>
        </w:rPr>
        <w:t>składając ofertę w postępowaniu o udzielenie zamówienia publicznego pn</w:t>
      </w:r>
      <w:r w:rsidR="00E441F8">
        <w:rPr>
          <w:rFonts w:ascii="Calibri" w:eastAsia="Times New Roman" w:hAnsi="Calibri" w:cs="Calibri"/>
          <w:lang w:eastAsia="zh-CN"/>
        </w:rPr>
        <w:t xml:space="preserve">.: </w:t>
      </w:r>
      <w:bookmarkStart w:id="0" w:name="_Hlk159775946"/>
      <w:r w:rsidR="007C3650" w:rsidRPr="007C3650">
        <w:rPr>
          <w:rFonts w:ascii="Calibri" w:eastAsia="Times New Roman" w:hAnsi="Calibri" w:cs="Calibri"/>
          <w:b/>
          <w:bCs/>
          <w:lang w:eastAsia="zh-CN"/>
        </w:rPr>
        <w:t>Usługi szkoleniowe w ramach projektu „Uczniowie na 6 w Zespole Szkół Centrum Kształcenia Rolniczego w Dobryszycach</w:t>
      </w:r>
      <w:r w:rsidR="007C3650" w:rsidRPr="007C3650" w:rsidDel="007C3650">
        <w:rPr>
          <w:rFonts w:ascii="Calibri" w:eastAsia="Times New Roman" w:hAnsi="Calibri" w:cs="Calibri"/>
          <w:b/>
          <w:bCs/>
          <w:lang w:eastAsia="zh-CN"/>
        </w:rPr>
        <w:t xml:space="preserve"> </w:t>
      </w:r>
    </w:p>
    <w:p w14:paraId="4EB0EAF7" w14:textId="6036FB60" w:rsidR="00280F9D" w:rsidRPr="00294798" w:rsidRDefault="00280F9D" w:rsidP="005074F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bookmarkEnd w:id="0"/>
    <w:p w14:paraId="1889021C" w14:textId="77777777" w:rsidR="00783C8D" w:rsidRPr="00B10CFD" w:rsidRDefault="00783C8D" w:rsidP="00E441F8">
      <w:pPr>
        <w:keepNext/>
        <w:suppressAutoHyphens/>
        <w:spacing w:after="0" w:line="240" w:lineRule="auto"/>
        <w:jc w:val="both"/>
        <w:rPr>
          <w:rFonts w:eastAsia="Times New Roman" w:cs="Calibri"/>
          <w:b/>
          <w:bCs/>
          <w:lang w:eastAsia="zh-CN"/>
        </w:rPr>
      </w:pPr>
    </w:p>
    <w:p w14:paraId="2B10A4EA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38936C31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…………………………………………..…………………….………..………</w:t>
      </w:r>
      <w:r>
        <w:rPr>
          <w:rFonts w:eastAsia="Times New Roman" w:cstheme="minorHAnsi"/>
          <w:b/>
          <w:lang w:eastAsia="pl-PL"/>
        </w:rPr>
        <w:t>…..…………..………………………………………………….</w:t>
      </w:r>
    </w:p>
    <w:p w14:paraId="0AAA5CB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działając w imieniu i na rzecz</w:t>
      </w:r>
    </w:p>
    <w:p w14:paraId="44B35B7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2FC93B5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55F6B1FA" w14:textId="77777777" w:rsidR="00783C8D" w:rsidRPr="005C05B5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7416AC31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</w:p>
    <w:p w14:paraId="24D8D4FB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2D6F5A5B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3EA1F3D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7BD3A41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170BA4F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3CA85BB7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D34E5A" w14:textId="77777777" w:rsidR="00783C8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05AF79E5" w14:textId="77777777" w:rsidR="00E441F8" w:rsidRPr="00BE7A17" w:rsidRDefault="00E441F8" w:rsidP="00E441F8">
      <w:pPr>
        <w:pStyle w:val="Zwykytekst1"/>
        <w:tabs>
          <w:tab w:val="left" w:leader="dot" w:pos="9072"/>
        </w:tabs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271A87D" w14:textId="77777777" w:rsidR="00783C8D" w:rsidRPr="005C05B5" w:rsidRDefault="00783C8D" w:rsidP="00E441F8">
      <w:pPr>
        <w:pStyle w:val="Zwykytekst1"/>
        <w:tabs>
          <w:tab w:val="left" w:leader="dot" w:pos="9072"/>
        </w:tabs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>*  należy zaznaczyć/ wskazać właściwe</w:t>
      </w:r>
    </w:p>
    <w:p w14:paraId="1D599C6D" w14:textId="23F79B30" w:rsidR="00783C8D" w:rsidRPr="005C05B5" w:rsidRDefault="00783C8D" w:rsidP="00E441F8">
      <w:pPr>
        <w:pStyle w:val="Zwykytekst1"/>
        <w:ind w:right="-2"/>
        <w:jc w:val="both"/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 xml:space="preserve">Definicja mikro, małego i średniego przedsiębiorcy znajduje się w art. 7 ust. 1 pkt 1, 2 i 3 ustawy z dnia 6 marca 2018 r. Prawo przedsiębiorców </w:t>
      </w:r>
    </w:p>
    <w:p w14:paraId="11D2D359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002B753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633FDB9E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23D92EE4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4A735812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532519E" w14:textId="1962C4F3" w:rsidR="00F42408" w:rsidRPr="00C53973" w:rsidRDefault="00783C8D" w:rsidP="00F76B8E">
      <w:pPr>
        <w:pStyle w:val="Akapitzlist"/>
        <w:numPr>
          <w:ilvl w:val="0"/>
          <w:numId w:val="14"/>
        </w:numPr>
        <w:jc w:val="both"/>
        <w:rPr>
          <w:rFonts w:cstheme="minorHAnsi"/>
          <w:lang w:eastAsia="x-none"/>
        </w:rPr>
      </w:pPr>
      <w:r w:rsidRPr="00C53973">
        <w:rPr>
          <w:rFonts w:cstheme="minorHAnsi"/>
        </w:rPr>
        <w:t>O</w:t>
      </w:r>
      <w:r w:rsidRPr="00C53973">
        <w:rPr>
          <w:rFonts w:cstheme="minorHAnsi"/>
          <w:lang w:val="x-none"/>
        </w:rPr>
        <w:t>feruj</w:t>
      </w:r>
      <w:r w:rsidR="00B6460E" w:rsidRPr="00C53973">
        <w:rPr>
          <w:rFonts w:cstheme="minorHAnsi"/>
          <w:lang w:val="x-none"/>
        </w:rPr>
        <w:t>emy</w:t>
      </w:r>
      <w:r w:rsidRPr="00C53973">
        <w:rPr>
          <w:rFonts w:cstheme="minorHAnsi"/>
          <w:lang w:val="x-none"/>
        </w:rPr>
        <w:t xml:space="preserve"> realizację przedmiotu zamówienia </w:t>
      </w:r>
      <w:bookmarkStart w:id="1" w:name="_Ref10099347"/>
      <w:r w:rsidRPr="00C53973">
        <w:rPr>
          <w:rFonts w:cstheme="minorHAnsi"/>
          <w:lang w:val="x-none" w:eastAsia="x-none"/>
        </w:rPr>
        <w:t xml:space="preserve">określonego w </w:t>
      </w:r>
      <w:r w:rsidRPr="00C53973">
        <w:rPr>
          <w:rFonts w:cstheme="minorHAnsi"/>
          <w:lang w:eastAsia="x-none"/>
        </w:rPr>
        <w:t>SWZ</w:t>
      </w:r>
      <w:r w:rsidR="000767FD" w:rsidRPr="00C53973">
        <w:rPr>
          <w:rFonts w:cstheme="minorHAnsi"/>
          <w:lang w:eastAsia="x-none"/>
        </w:rPr>
        <w:t xml:space="preserve">, opisie przedmiotu zamówienia </w:t>
      </w:r>
      <w:r w:rsidR="00792584" w:rsidRPr="00C53973">
        <w:rPr>
          <w:rFonts w:cstheme="minorHAnsi"/>
          <w:lang w:eastAsia="x-none"/>
        </w:rPr>
        <w:t xml:space="preserve"> </w:t>
      </w:r>
      <w:r w:rsidRPr="00C53973">
        <w:rPr>
          <w:rFonts w:cstheme="minorHAnsi"/>
          <w:lang w:eastAsia="x-none"/>
        </w:rPr>
        <w:t>i Projektowanych Postanowieniach Umowy</w:t>
      </w:r>
      <w:r w:rsidR="006B7FB6" w:rsidRPr="00C53973">
        <w:rPr>
          <w:rFonts w:cstheme="minorHAnsi"/>
          <w:lang w:eastAsia="x-none"/>
        </w:rPr>
        <w:t xml:space="preserve"> za łączną cenę brutto</w:t>
      </w:r>
      <w:r w:rsidR="00D905ED" w:rsidRPr="00C53973">
        <w:rPr>
          <w:rFonts w:cstheme="minorHAnsi"/>
          <w:lang w:eastAsia="x-none"/>
        </w:rPr>
        <w:t>*</w:t>
      </w:r>
      <w:r w:rsidR="006B7FB6" w:rsidRPr="00C53973">
        <w:rPr>
          <w:rFonts w:cstheme="minorHAnsi"/>
          <w:lang w:eastAsia="x-none"/>
        </w:rPr>
        <w:t>:</w:t>
      </w:r>
    </w:p>
    <w:p w14:paraId="392F656F" w14:textId="5C0C472F" w:rsidR="00891318" w:rsidRPr="00C53973" w:rsidRDefault="00891318" w:rsidP="00891318">
      <w:pPr>
        <w:pStyle w:val="NormalnyWeb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 w:rsidRPr="00C53973">
        <w:rPr>
          <w:rFonts w:ascii="Calibri" w:hAnsi="Calibri" w:cs="Calibri"/>
          <w:b/>
          <w:bCs/>
          <w:color w:val="000000"/>
        </w:rPr>
        <w:t>Cz</w:t>
      </w:r>
      <w:r w:rsidR="007C3650">
        <w:rPr>
          <w:rFonts w:ascii="Calibri" w:hAnsi="Calibri" w:cs="Calibri"/>
          <w:b/>
          <w:bCs/>
          <w:color w:val="000000"/>
        </w:rPr>
        <w:t>ę</w:t>
      </w:r>
      <w:r w:rsidRPr="00C53973">
        <w:rPr>
          <w:rFonts w:ascii="Calibri" w:hAnsi="Calibri" w:cs="Calibri"/>
          <w:b/>
          <w:bCs/>
          <w:color w:val="000000"/>
        </w:rPr>
        <w:t>ść I Szkolenia i kursy dla uczniów  i nauczycieli - Technik żywienia i usług   gastronomicznych, kucharz</w:t>
      </w:r>
      <w:r w:rsidR="00F76B8E" w:rsidRPr="00C53973">
        <w:rPr>
          <w:rFonts w:ascii="Calibri" w:hAnsi="Calibri" w:cs="Calibri"/>
          <w:b/>
          <w:bCs/>
          <w:color w:val="000000"/>
        </w:rPr>
        <w:t xml:space="preserve"> …. zł brutto</w:t>
      </w:r>
    </w:p>
    <w:p w14:paraId="4C71219C" w14:textId="5E13CEC8" w:rsidR="00891318" w:rsidRPr="00C53973" w:rsidRDefault="00F76B8E" w:rsidP="00891318">
      <w:pPr>
        <w:pStyle w:val="NormalnyWeb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 w:rsidRPr="00C53973">
        <w:rPr>
          <w:rFonts w:ascii="Calibri" w:hAnsi="Calibri" w:cs="Calibri"/>
          <w:b/>
          <w:bCs/>
          <w:color w:val="000000"/>
        </w:rPr>
        <w:t>Cz</w:t>
      </w:r>
      <w:r w:rsidR="007C3650">
        <w:rPr>
          <w:rFonts w:ascii="Calibri" w:hAnsi="Calibri" w:cs="Calibri"/>
          <w:b/>
          <w:bCs/>
          <w:color w:val="000000"/>
        </w:rPr>
        <w:t>ę</w:t>
      </w:r>
      <w:r w:rsidRPr="00C53973">
        <w:rPr>
          <w:rFonts w:ascii="Calibri" w:hAnsi="Calibri" w:cs="Calibri"/>
          <w:b/>
          <w:bCs/>
          <w:color w:val="000000"/>
        </w:rPr>
        <w:t xml:space="preserve">ść </w:t>
      </w:r>
      <w:r w:rsidR="00891318" w:rsidRPr="00C53973">
        <w:rPr>
          <w:rFonts w:ascii="Calibri" w:hAnsi="Calibri" w:cs="Calibri"/>
          <w:b/>
          <w:bCs/>
          <w:color w:val="000000"/>
        </w:rPr>
        <w:t>II Szkolenia i kursy dla uczniów  i nauczycieli – Technik architektury krajobrazu</w:t>
      </w:r>
    </w:p>
    <w:p w14:paraId="3508F6C8" w14:textId="5803EE81" w:rsidR="00F76B8E" w:rsidRPr="00C53973" w:rsidRDefault="00F76B8E" w:rsidP="00F76B8E">
      <w:pPr>
        <w:pStyle w:val="NormalnyWeb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 w:rsidRPr="00C53973">
        <w:rPr>
          <w:rFonts w:ascii="Calibri" w:hAnsi="Calibri" w:cs="Calibri"/>
          <w:b/>
          <w:bCs/>
          <w:color w:val="000000"/>
        </w:rPr>
        <w:t>…. zł brutto</w:t>
      </w:r>
    </w:p>
    <w:p w14:paraId="57807654" w14:textId="38F0C066" w:rsidR="00B30CB2" w:rsidRPr="00C53973" w:rsidRDefault="00891318" w:rsidP="00B30CB2">
      <w:pPr>
        <w:pStyle w:val="NormalnyWeb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 w:rsidRPr="00C53973">
        <w:rPr>
          <w:rFonts w:ascii="Calibri" w:hAnsi="Calibri" w:cs="Calibri"/>
          <w:b/>
          <w:bCs/>
          <w:color w:val="000000"/>
        </w:rPr>
        <w:t>Cz</w:t>
      </w:r>
      <w:r w:rsidR="007C3650">
        <w:rPr>
          <w:rFonts w:ascii="Calibri" w:hAnsi="Calibri" w:cs="Calibri"/>
          <w:b/>
          <w:bCs/>
          <w:color w:val="000000"/>
        </w:rPr>
        <w:t>ę</w:t>
      </w:r>
      <w:r w:rsidRPr="00C53973">
        <w:rPr>
          <w:rFonts w:ascii="Calibri" w:hAnsi="Calibri" w:cs="Calibri"/>
          <w:b/>
          <w:bCs/>
          <w:color w:val="000000"/>
        </w:rPr>
        <w:t>ść III Szkolenia i kursy dla uczniów  i nauczycieli – Technik  mechanizacji rolnictw i agrotroniki, mechanik operator pojazdów i maszyn rolniczych</w:t>
      </w:r>
      <w:r w:rsidR="00F76B8E" w:rsidRPr="00C53973">
        <w:rPr>
          <w:rFonts w:ascii="Calibri" w:hAnsi="Calibri" w:cs="Calibri"/>
          <w:b/>
          <w:bCs/>
          <w:color w:val="000000"/>
        </w:rPr>
        <w:t xml:space="preserve"> …. zł brutto</w:t>
      </w:r>
    </w:p>
    <w:p w14:paraId="670E71D0" w14:textId="0711D88F" w:rsidR="00B30CB2" w:rsidRPr="00C53973" w:rsidRDefault="00F76B8E" w:rsidP="00B30CB2">
      <w:pPr>
        <w:pStyle w:val="NormalnyWeb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 w:rsidRPr="00C53973">
        <w:rPr>
          <w:rFonts w:ascii="Calibri" w:hAnsi="Calibri" w:cs="Calibri"/>
          <w:b/>
          <w:bCs/>
          <w:color w:val="000000"/>
        </w:rPr>
        <w:t>Cz</w:t>
      </w:r>
      <w:r w:rsidR="007C3650">
        <w:rPr>
          <w:rFonts w:ascii="Calibri" w:hAnsi="Calibri" w:cs="Calibri"/>
          <w:b/>
          <w:bCs/>
          <w:color w:val="000000"/>
        </w:rPr>
        <w:t>ę</w:t>
      </w:r>
      <w:r w:rsidR="00B30CB2" w:rsidRPr="00C53973">
        <w:rPr>
          <w:rFonts w:ascii="Calibri" w:hAnsi="Calibri" w:cs="Calibri"/>
          <w:b/>
          <w:bCs/>
          <w:color w:val="000000"/>
        </w:rPr>
        <w:t>ść IV Szkolenia i kursy dla uczniów  i nauczycieli – Technikum  weterynarii</w:t>
      </w:r>
    </w:p>
    <w:p w14:paraId="14DE5B7C" w14:textId="0382CF49" w:rsidR="00F76B8E" w:rsidRPr="00C53973" w:rsidRDefault="00F76B8E" w:rsidP="00F76B8E">
      <w:pPr>
        <w:pStyle w:val="NormalnyWeb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 w:rsidRPr="00C53973">
        <w:rPr>
          <w:rFonts w:ascii="Calibri" w:hAnsi="Calibri" w:cs="Calibri"/>
          <w:b/>
          <w:bCs/>
          <w:color w:val="000000"/>
        </w:rPr>
        <w:t xml:space="preserve"> …. zł brutto</w:t>
      </w:r>
    </w:p>
    <w:p w14:paraId="0CD7B4B6" w14:textId="77777777" w:rsidR="006B7FB6" w:rsidRDefault="006B7FB6" w:rsidP="00F42408">
      <w:pPr>
        <w:spacing w:after="0" w:line="240" w:lineRule="auto"/>
        <w:ind w:left="284" w:hanging="284"/>
        <w:jc w:val="both"/>
        <w:rPr>
          <w:rFonts w:cstheme="minorHAnsi"/>
          <w:lang w:eastAsia="x-none"/>
        </w:rPr>
      </w:pPr>
    </w:p>
    <w:bookmarkEnd w:id="1"/>
    <w:p w14:paraId="10681D76" w14:textId="77777777" w:rsidR="00783C8D" w:rsidRDefault="00783C8D" w:rsidP="00E441F8">
      <w:pPr>
        <w:spacing w:after="0" w:line="240" w:lineRule="auto"/>
        <w:jc w:val="both"/>
        <w:rPr>
          <w:rFonts w:cstheme="minorHAnsi"/>
          <w:lang w:eastAsia="x-none"/>
        </w:rPr>
      </w:pPr>
    </w:p>
    <w:tbl>
      <w:tblPr>
        <w:tblW w:w="877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0"/>
        <w:gridCol w:w="3686"/>
        <w:gridCol w:w="4253"/>
      </w:tblGrid>
      <w:tr w:rsidR="006B7FB6" w:rsidRPr="00DF043B" w14:paraId="2A2D847E" w14:textId="77777777" w:rsidTr="006B7FB6">
        <w:trPr>
          <w:trHeight w:val="525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D3B6E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DBC43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Nazwa kursu/szkolenia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C0CE4" w14:textId="3F101637" w:rsidR="006B7FB6" w:rsidRPr="006B7FB6" w:rsidRDefault="00DF043B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</w:t>
            </w:r>
          </w:p>
        </w:tc>
      </w:tr>
      <w:tr w:rsidR="006B7FB6" w:rsidRPr="00DF043B" w14:paraId="45553EA8" w14:textId="77777777" w:rsidTr="00DF043B">
        <w:trPr>
          <w:trHeight w:val="305"/>
        </w:trPr>
        <w:tc>
          <w:tcPr>
            <w:tcW w:w="877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327F7" w14:textId="1C793DCE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>
              <w:rPr>
                <w:rFonts w:eastAsia="Times New Roman" w:cstheme="minorHAnsi"/>
                <w:b/>
                <w:lang w:eastAsia="pl-PL"/>
              </w:rPr>
              <w:t xml:space="preserve">ść I </w:t>
            </w: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- Technik żywienia i usług   gastronomicznych , kucharz</w:t>
            </w:r>
          </w:p>
          <w:p w14:paraId="2F408CFF" w14:textId="45363019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6B7FB6" w:rsidRPr="00DF043B" w14:paraId="1BEC5FB4" w14:textId="77777777" w:rsidTr="006B7FB6">
        <w:trPr>
          <w:trHeight w:val="40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193FC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D6BB4" w14:textId="23C084E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Nowoczesne techniki kulinarne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16h</w:t>
            </w:r>
          </w:p>
          <w:p w14:paraId="3EA72C66" w14:textId="0469A233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5F16A7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5AA0ACAE" w14:textId="77777777" w:rsidTr="00DF043B">
        <w:trPr>
          <w:trHeight w:val="542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047C4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  <w:p w14:paraId="2F6E2011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2CB86" w14:textId="22902E18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Nowoczesne techniki kulinarne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16h</w:t>
            </w:r>
          </w:p>
          <w:p w14:paraId="2ED0FB4D" w14:textId="4736B011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3N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58B9F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34128FDA" w14:textId="77777777" w:rsidTr="00DF043B">
        <w:trPr>
          <w:trHeight w:val="42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D863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BE3AE6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Słodkie menu bankietowe – 16h</w:t>
            </w:r>
          </w:p>
          <w:p w14:paraId="5EE21716" w14:textId="75E66830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8U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C888D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167CC1" w14:paraId="250B6FDB" w14:textId="77777777" w:rsidTr="00DF043B">
        <w:trPr>
          <w:trHeight w:val="56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56CA5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C7250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Słodkie menu bankietowe- 16h</w:t>
            </w:r>
          </w:p>
          <w:p w14:paraId="01C5D69A" w14:textId="65CA4D43" w:rsidR="006B7FB6" w:rsidRPr="004277F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val="en-US"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2N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69190" w14:textId="77777777" w:rsidR="006B7FB6" w:rsidRPr="004277F2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val="en-US" w:eastAsia="pl-PL"/>
              </w:rPr>
            </w:pPr>
            <w:r w:rsidRPr="004277F2">
              <w:rPr>
                <w:rFonts w:eastAsia="Times New Roman" w:cstheme="minorHAnsi"/>
                <w:bCs/>
                <w:lang w:val="en-US" w:eastAsia="pl-PL"/>
              </w:rPr>
              <w:t xml:space="preserve"> </w:t>
            </w:r>
          </w:p>
          <w:p w14:paraId="65CAFCF5" w14:textId="77777777" w:rsidR="006B7FB6" w:rsidRPr="004277F2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val="en-US" w:eastAsia="pl-PL"/>
              </w:rPr>
            </w:pPr>
          </w:p>
        </w:tc>
      </w:tr>
      <w:tr w:rsidR="006B7FB6" w:rsidRPr="00DF043B" w14:paraId="23AFA804" w14:textId="77777777" w:rsidTr="00DF043B">
        <w:trPr>
          <w:trHeight w:val="403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EF615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1E84B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Szkolenie barmańskie I stopnia – 30h</w:t>
            </w:r>
          </w:p>
          <w:p w14:paraId="18C34F16" w14:textId="71293DAA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BDAF19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18D45395" w14:textId="77777777" w:rsidTr="00DF043B">
        <w:trPr>
          <w:trHeight w:val="26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D5ED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3C704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Stół szwedzki – 20h</w:t>
            </w:r>
          </w:p>
          <w:p w14:paraId="75BB6F0F" w14:textId="0D76B9BA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 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A08B4F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5FF24BCB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746E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F156B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Stół szwedzki – 20h</w:t>
            </w:r>
          </w:p>
          <w:p w14:paraId="5A871814" w14:textId="52556FB4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5N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39827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B30CB2" w:rsidRPr="00DF043B" w14:paraId="6EE71BDE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7553C" w14:textId="3324FF22" w:rsidR="00B30CB2" w:rsidRPr="006B7FB6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01474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Fotografia i stylizacja kulinarna– 5h</w:t>
            </w:r>
          </w:p>
          <w:p w14:paraId="018DB485" w14:textId="20ED6D40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2FE00" w14:textId="77777777" w:rsidR="00B30CB2" w:rsidRPr="006B7FB6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B30CB2" w:rsidRPr="00DF043B" w14:paraId="20762B62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23D125" w14:textId="706B1E3F" w:rsidR="00B30CB2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0338D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Fotografia i stylizacja kulinarna- 5h</w:t>
            </w:r>
          </w:p>
          <w:p w14:paraId="3B1B4338" w14:textId="60568DC0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6N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E9FD3" w14:textId="77777777" w:rsidR="00B30CB2" w:rsidRPr="006B7FB6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B30CB2" w:rsidRPr="00DF043B" w14:paraId="556DBD47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A0017" w14:textId="0E2C75A4" w:rsidR="00B30CB2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3ABA0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Kurs pizzaiolo –</w:t>
            </w:r>
          </w:p>
          <w:p w14:paraId="4C1C0FE3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 xml:space="preserve"> pakiet grupowy 4 grupy po 2-3 os </w:t>
            </w:r>
          </w:p>
          <w:p w14:paraId="6B9A4D8E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razem 56 godzin</w:t>
            </w:r>
          </w:p>
          <w:p w14:paraId="4AC25BDB" w14:textId="199E357A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AB0CF" w14:textId="77777777" w:rsidR="00B30CB2" w:rsidRPr="006B7FB6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B30CB2" w:rsidRPr="00DF043B" w14:paraId="6A2CF906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11F4E" w14:textId="5473F2AC" w:rsidR="00B30CB2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EC15D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Techniki dekoracji cukierniczych -10h</w:t>
            </w:r>
          </w:p>
          <w:p w14:paraId="5B4ABC2A" w14:textId="73CCBF82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18660" w14:textId="77777777" w:rsidR="00B30CB2" w:rsidRPr="006B7FB6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B30CB2" w:rsidRPr="00DF043B" w14:paraId="3AE72520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F3DEAB" w14:textId="11AA0FB2" w:rsidR="00B30CB2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D01E8" w14:textId="14F9A410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Sz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kolenie z dekoracji i tworzenia </w:t>
            </w:r>
            <w:r w:rsidRPr="00B30CB2">
              <w:rPr>
                <w:rFonts w:eastAsia="Times New Roman" w:cstheme="minorHAnsi"/>
                <w:b/>
                <w:bCs/>
                <w:lang w:eastAsia="pl-PL"/>
              </w:rPr>
              <w:t>pierników przestrzennych  online</w:t>
            </w:r>
          </w:p>
          <w:p w14:paraId="04B23C96" w14:textId="747EE311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B00B6" w14:textId="77777777" w:rsidR="00B30CB2" w:rsidRPr="006B7FB6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B30CB2" w:rsidRPr="00DF043B" w14:paraId="78B20899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90260" w14:textId="74701BDF" w:rsidR="00B30CB2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B0E04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Kurs cukierniczy-16 h</w:t>
            </w:r>
          </w:p>
          <w:p w14:paraId="7A5D1176" w14:textId="66156CE4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4N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3CDFB" w14:textId="77777777" w:rsidR="00B30CB2" w:rsidRPr="006B7FB6" w:rsidRDefault="00B30CB2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220FB049" w14:textId="77777777" w:rsidTr="006B7FB6">
        <w:trPr>
          <w:trHeight w:val="789"/>
        </w:trPr>
        <w:tc>
          <w:tcPr>
            <w:tcW w:w="877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29C2F" w14:textId="7244CE5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 w:rsidRPr="006B7FB6">
              <w:rPr>
                <w:rFonts w:eastAsia="Times New Roman" w:cstheme="minorHAnsi"/>
                <w:b/>
                <w:lang w:eastAsia="pl-PL"/>
              </w:rPr>
              <w:t xml:space="preserve">ść </w:t>
            </w:r>
            <w:r w:rsidR="00B30CB2">
              <w:rPr>
                <w:rFonts w:eastAsia="Times New Roman" w:cstheme="minorHAnsi"/>
                <w:b/>
                <w:lang w:eastAsia="pl-PL"/>
              </w:rPr>
              <w:t xml:space="preserve">II </w:t>
            </w:r>
            <w:r w:rsidR="00B30CB2" w:rsidRPr="00B30CB2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– Technik architektury krajobrazu</w:t>
            </w:r>
          </w:p>
        </w:tc>
      </w:tr>
      <w:tr w:rsidR="006B7FB6" w:rsidRPr="00DF043B" w14:paraId="3E4F6178" w14:textId="77777777" w:rsidTr="00DF043B">
        <w:trPr>
          <w:trHeight w:val="191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A9245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376D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Kurs florystyczny podstawowy – 60 h</w:t>
            </w:r>
          </w:p>
          <w:p w14:paraId="17FA5249" w14:textId="19421B9B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337F9A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3069A3E7" w14:textId="77777777" w:rsidTr="00DF043B">
        <w:trPr>
          <w:trHeight w:val="371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B191B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679D1" w14:textId="2D9EF05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Kurs rysunku, perspektywy i </w:t>
            </w:r>
            <w:r w:rsidRPr="00B30CB2">
              <w:rPr>
                <w:rFonts w:eastAsia="Times New Roman" w:cstheme="minorHAnsi"/>
                <w:b/>
                <w:bCs/>
                <w:lang w:eastAsia="pl-PL"/>
              </w:rPr>
              <w:t>aksonometrii – 60h</w:t>
            </w:r>
          </w:p>
          <w:p w14:paraId="6FDED27C" w14:textId="1D8C390B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DC94B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1E20D37F" w14:textId="77777777" w:rsidTr="00DF043B">
        <w:trPr>
          <w:trHeight w:val="26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1A038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F39C4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Szkolenie SketchUp podstawy– 15h</w:t>
            </w:r>
          </w:p>
          <w:p w14:paraId="222C733D" w14:textId="7907FF59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DBE68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6FF5A90" w14:textId="77777777" w:rsidTr="00DF043B">
        <w:trPr>
          <w:trHeight w:val="26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E82C1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40CE9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Szkolenie SketchUp podstawy– 15h</w:t>
            </w:r>
          </w:p>
          <w:p w14:paraId="00CB1B3B" w14:textId="291039A9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2N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5651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19479209" w14:textId="77777777" w:rsidTr="00DF043B">
        <w:trPr>
          <w:trHeight w:val="44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2379B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CF11E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val="en-US"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val="en-US" w:eastAsia="pl-PL"/>
              </w:rPr>
              <w:t>Obsługa programu do projektowania ogrodów  i zieleni</w:t>
            </w:r>
          </w:p>
          <w:p w14:paraId="2F2AD0C2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val="en-US"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val="en-US" w:eastAsia="pl-PL"/>
              </w:rPr>
              <w:t>Garden Philiia Desinger – 24h</w:t>
            </w:r>
          </w:p>
          <w:p w14:paraId="305C015D" w14:textId="1897798C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12U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D0E46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60293085" w14:textId="77777777" w:rsidTr="00DF043B">
        <w:trPr>
          <w:trHeight w:val="311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A2AD3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6149F" w14:textId="77777777" w:rsidR="00B30CB2" w:rsidRPr="00B30CB2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Warsztaty dekoracyjne</w:t>
            </w:r>
          </w:p>
          <w:p w14:paraId="2609CC67" w14:textId="2CD1FF17" w:rsidR="006B7FB6" w:rsidRPr="006B7FB6" w:rsidRDefault="00B30CB2" w:rsidP="00B30CB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30CB2">
              <w:rPr>
                <w:rFonts w:eastAsia="Times New Roman" w:cstheme="minorHAnsi"/>
                <w:b/>
                <w:bCs/>
                <w:lang w:eastAsia="pl-PL"/>
              </w:rPr>
              <w:t>1 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34689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6CACBEB7" w14:textId="77777777" w:rsidTr="006B7FB6">
        <w:trPr>
          <w:trHeight w:val="63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752D5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261C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Florystyczne warsztaty tematyczne- 60h</w:t>
            </w:r>
          </w:p>
          <w:p w14:paraId="10717A2B" w14:textId="1485B9B8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86D5B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4BA0106" w14:textId="77777777" w:rsidTr="00DF043B">
        <w:trPr>
          <w:trHeight w:val="25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D5CCE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A73FF7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z zakresu naturoterapii ziół i ziołolecznictwa- 20h</w:t>
            </w:r>
          </w:p>
          <w:p w14:paraId="137E1B16" w14:textId="744DDACB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3 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1E31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074F93D" w14:textId="77777777" w:rsidTr="006B7FB6">
        <w:trPr>
          <w:trHeight w:val="402"/>
        </w:trPr>
        <w:tc>
          <w:tcPr>
            <w:tcW w:w="877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F4A86" w14:textId="54ACDCE2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>
              <w:rPr>
                <w:rFonts w:eastAsia="Times New Roman" w:cstheme="minorHAnsi"/>
                <w:b/>
                <w:lang w:eastAsia="pl-PL"/>
              </w:rPr>
              <w:t xml:space="preserve">ść III </w:t>
            </w:r>
            <w:r w:rsidRPr="00B86839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– Technik  mechanizacji rolnictw i agrotroniki, mechanik operator pojazdów i maszyn rolniczych</w:t>
            </w:r>
          </w:p>
          <w:p w14:paraId="1EC62BB5" w14:textId="12698A7A" w:rsidR="006B7FB6" w:rsidRPr="006B7FB6" w:rsidRDefault="006B7FB6" w:rsidP="00B86839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6B7FB6" w:rsidRPr="00DF043B" w14:paraId="49068F1A" w14:textId="77777777" w:rsidTr="00DF043B">
        <w:trPr>
          <w:trHeight w:val="591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8A8654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99804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obsługi kombajnów zbożowych  - 18h</w:t>
            </w:r>
          </w:p>
          <w:p w14:paraId="27503762" w14:textId="32399E08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30U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696F89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1CE17448" w14:textId="77777777" w:rsidTr="00DF043B">
        <w:trPr>
          <w:trHeight w:val="55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B13D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A31B3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obsługi kombajnów zbożowych  - 18h</w:t>
            </w:r>
          </w:p>
          <w:p w14:paraId="4B182E00" w14:textId="7A819117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9A2B8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D97E8D8" w14:textId="77777777" w:rsidTr="006B7FB6">
        <w:trPr>
          <w:trHeight w:val="402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6B5B7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C6B72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spawania metodą 135/141/111/311 – 120h</w:t>
            </w:r>
          </w:p>
          <w:p w14:paraId="1DE5F2DE" w14:textId="4052D42D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2E9C5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56EC2098" w14:textId="77777777" w:rsidTr="006B7FB6">
        <w:trPr>
          <w:trHeight w:val="40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C9AE8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B0002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operatora na wózki jezdniowe podnośnikowe – 35h</w:t>
            </w:r>
          </w:p>
          <w:p w14:paraId="0F5F9A9D" w14:textId="3CCC2897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B34D4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69533B9D" w14:textId="77777777" w:rsidTr="00DF043B">
        <w:trPr>
          <w:trHeight w:val="29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AB38AB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73A8F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operatora  wózka widłowego  – 35h</w:t>
            </w:r>
          </w:p>
          <w:p w14:paraId="32A9BC9B" w14:textId="481E810D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B560E6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3D198BC1" w14:textId="77777777" w:rsidTr="00DF043B">
        <w:trPr>
          <w:trHeight w:val="27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2EE5F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F80D1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Obsługa i naprawa silników spalinowych – 16h</w:t>
            </w:r>
          </w:p>
          <w:p w14:paraId="0C1F816A" w14:textId="004D94FE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47D40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89CEAB1" w14:textId="77777777" w:rsidTr="00DF043B">
        <w:trPr>
          <w:trHeight w:val="26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3464E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AAE85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koparko - ładowarki -134h</w:t>
            </w:r>
          </w:p>
          <w:p w14:paraId="367CD3FC" w14:textId="55E629D6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2N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DD467B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ED32655" w14:textId="77777777" w:rsidTr="00DF043B">
        <w:trPr>
          <w:trHeight w:val="256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46EF4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E746C4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Gimp od podstaw</w:t>
            </w:r>
          </w:p>
          <w:p w14:paraId="74815AC8" w14:textId="629287F2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84AA30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17B68066" w14:textId="77777777" w:rsidTr="006B7FB6">
        <w:trPr>
          <w:trHeight w:val="50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2740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AF338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Autocad kurs podstawowy-21h</w:t>
            </w:r>
          </w:p>
          <w:p w14:paraId="12D91E36" w14:textId="12719452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 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8BAE9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38B6C78D" w14:textId="77777777" w:rsidTr="006B7FB6">
        <w:trPr>
          <w:trHeight w:val="64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87BA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71807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Autocad kurs zaawansowany</w:t>
            </w:r>
          </w:p>
          <w:p w14:paraId="765BD7A1" w14:textId="18018116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C3D44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0F08C12F" w14:textId="77777777" w:rsidTr="00DF043B">
        <w:trPr>
          <w:trHeight w:val="542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24250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42C63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Autocad Mechanical kurs podstawowy</w:t>
            </w:r>
          </w:p>
          <w:p w14:paraId="7286EBF3" w14:textId="0B277F00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1 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6B0E7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247ADAE0" w14:textId="77777777" w:rsidTr="00DF043B">
        <w:trPr>
          <w:trHeight w:val="400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E7EA6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3087B2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Autocad Mechanical kurs zaawansowany</w:t>
            </w:r>
          </w:p>
          <w:p w14:paraId="2517A84A" w14:textId="3BD2849E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FEDEF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3203E2C" w14:textId="77777777" w:rsidTr="00DF043B">
        <w:trPr>
          <w:trHeight w:val="68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B8218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4BD37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Kurs z zakresu pracy z uczniem o SPE- 8h</w:t>
            </w:r>
          </w:p>
          <w:p w14:paraId="582A8778" w14:textId="0EABB954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10Nx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BDBA2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2CF5C2A7" w14:textId="77777777" w:rsidTr="00DF043B">
        <w:trPr>
          <w:trHeight w:val="110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E0889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917B1" w14:textId="77777777" w:rsidR="00B86839" w:rsidRPr="00B86839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Szkolenie z zakresu zapobiegania dyskryminacji i przemocy motywowanych uprzedzeniami – 8h</w:t>
            </w:r>
          </w:p>
          <w:p w14:paraId="4A9A2EA2" w14:textId="4DDEB79E" w:rsidR="006B7FB6" w:rsidRPr="006B7FB6" w:rsidRDefault="00B86839" w:rsidP="00B8683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86839">
              <w:rPr>
                <w:rFonts w:eastAsia="Times New Roman" w:cstheme="minorHAnsi"/>
                <w:b/>
                <w:bCs/>
                <w:lang w:eastAsia="pl-PL"/>
              </w:rPr>
              <w:t>10N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BE5E7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4990C106" w14:textId="77777777" w:rsidTr="006B7FB6">
        <w:trPr>
          <w:trHeight w:val="544"/>
        </w:trPr>
        <w:tc>
          <w:tcPr>
            <w:tcW w:w="877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94E37" w14:textId="06A2BEEB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 w:rsidR="005C34A0">
              <w:rPr>
                <w:rFonts w:eastAsia="Times New Roman" w:cstheme="minorHAnsi"/>
                <w:b/>
                <w:lang w:eastAsia="pl-PL"/>
              </w:rPr>
              <w:t xml:space="preserve">ść IV </w:t>
            </w:r>
            <w:r w:rsidR="005C34A0" w:rsidRPr="005C34A0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– Technikum  weterynarii</w:t>
            </w:r>
          </w:p>
        </w:tc>
      </w:tr>
      <w:tr w:rsidR="006B7FB6" w:rsidRPr="00DF043B" w14:paraId="66547691" w14:textId="77777777" w:rsidTr="006B7FB6">
        <w:trPr>
          <w:trHeight w:val="36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9EEA0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D4BC8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Kurs z systemu obsługi lecznicy dla zwierząt – 7h</w:t>
            </w:r>
          </w:p>
          <w:p w14:paraId="1C545C19" w14:textId="59412281" w:rsidR="006B7FB6" w:rsidRPr="006B7FB6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20U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DFB1A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4D8C2EBF" w14:textId="77777777" w:rsidTr="00DF043B">
        <w:trPr>
          <w:trHeight w:val="32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58984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F838C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Podstawy diagnostyki  laboratoryjnej– 12h</w:t>
            </w:r>
          </w:p>
          <w:p w14:paraId="59897BEC" w14:textId="0BA67525" w:rsidR="006B7FB6" w:rsidRPr="006B7FB6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14U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3E6F4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5417D514" w14:textId="77777777" w:rsidTr="00DF043B">
        <w:trPr>
          <w:trHeight w:val="16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A257D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8BC8D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Kurs inseminacji trzody i bydła – 45h</w:t>
            </w:r>
          </w:p>
          <w:p w14:paraId="52ACE68E" w14:textId="3256250C" w:rsidR="006B7FB6" w:rsidRPr="006B7FB6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5ADA0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14E1FE32" w14:textId="77777777" w:rsidTr="00DF043B">
        <w:trPr>
          <w:trHeight w:val="18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64BDD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DCDA1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Kurs strzyżenia psów – 40h</w:t>
            </w:r>
          </w:p>
          <w:p w14:paraId="56A930D4" w14:textId="01667A99" w:rsidR="006B7FB6" w:rsidRPr="006B7FB6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32329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5C34A0" w:rsidRPr="00DF043B" w14:paraId="0EABA041" w14:textId="77777777" w:rsidTr="00DF043B">
        <w:trPr>
          <w:trHeight w:val="18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D395D2" w14:textId="42AA7411" w:rsidR="005C34A0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F2FB7C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Podstawy diagnostyki  ultrasonograficznej małych zwierząt -13 h</w:t>
            </w:r>
          </w:p>
          <w:p w14:paraId="31276F62" w14:textId="2BA6A694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8D120" w14:textId="77777777" w:rsidR="005C34A0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5C34A0" w:rsidRPr="00DF043B" w14:paraId="3DFA3405" w14:textId="77777777" w:rsidTr="00DF043B">
        <w:trPr>
          <w:trHeight w:val="18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F8EC0" w14:textId="20337842" w:rsidR="005C34A0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6F554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Endokrynopatia kotów-12h</w:t>
            </w:r>
          </w:p>
          <w:p w14:paraId="3F2407F5" w14:textId="28EE891C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1 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22249" w14:textId="77777777" w:rsidR="005C34A0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5C34A0" w:rsidRPr="00DF043B" w14:paraId="0E3EA4F6" w14:textId="77777777" w:rsidTr="00DF043B">
        <w:trPr>
          <w:trHeight w:val="18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83583" w14:textId="144B32DC" w:rsidR="005C34A0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3AF7E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Endokrynopatia psów 12h</w:t>
            </w:r>
          </w:p>
          <w:p w14:paraId="5279B9E1" w14:textId="74506490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CDE08" w14:textId="77777777" w:rsidR="005C34A0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409E0888" w14:textId="77777777" w:rsidTr="005C34A0">
        <w:trPr>
          <w:trHeight w:val="301"/>
        </w:trPr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184D4" w14:textId="573449BC" w:rsidR="006B7FB6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040A9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Cytologia skóry od A do Z</w:t>
            </w:r>
          </w:p>
          <w:p w14:paraId="32B1897D" w14:textId="0BDD7016" w:rsidR="006B7FB6" w:rsidRPr="006B7FB6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C34A0">
              <w:rPr>
                <w:rFonts w:eastAsia="Times New Roman" w:cstheme="minorHAnsi"/>
                <w:b/>
                <w:bCs/>
                <w:lang w:eastAsia="pl-PL"/>
              </w:rPr>
              <w:t>1N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45D65" w14:textId="77777777" w:rsidR="006B7FB6" w:rsidRPr="006B7FB6" w:rsidRDefault="006B7FB6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5C34A0" w:rsidRPr="00DF043B" w14:paraId="2EFECBD8" w14:textId="77777777" w:rsidTr="00DF043B">
        <w:trPr>
          <w:trHeight w:val="301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5F8DB" w14:textId="77777777" w:rsidR="005C34A0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98B04A" w14:textId="77777777" w:rsidR="005C34A0" w:rsidRPr="005C34A0" w:rsidRDefault="005C34A0" w:rsidP="005C34A0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FF2B5" w14:textId="77777777" w:rsidR="005C34A0" w:rsidRPr="006B7FB6" w:rsidRDefault="005C34A0" w:rsidP="00586DA9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</w:tbl>
    <w:p w14:paraId="3796FE06" w14:textId="77777777" w:rsidR="008D145B" w:rsidRDefault="008D145B" w:rsidP="00E441F8">
      <w:pPr>
        <w:spacing w:after="0" w:line="240" w:lineRule="auto"/>
        <w:jc w:val="both"/>
        <w:rPr>
          <w:rFonts w:cstheme="minorHAnsi"/>
        </w:rPr>
      </w:pPr>
    </w:p>
    <w:p w14:paraId="4D3C2C5C" w14:textId="77777777" w:rsidR="00ED4EE4" w:rsidRPr="009E3E71" w:rsidRDefault="00ED4EE4" w:rsidP="00E441F8">
      <w:pPr>
        <w:spacing w:after="0" w:line="240" w:lineRule="auto"/>
        <w:jc w:val="both"/>
        <w:rPr>
          <w:rFonts w:cstheme="minorHAnsi"/>
        </w:rPr>
      </w:pPr>
    </w:p>
    <w:p w14:paraId="2255D9C0" w14:textId="71C04B4F" w:rsidR="00C67D54" w:rsidRDefault="00F42408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2. Oferujemy </w:t>
      </w:r>
      <w:r w:rsidR="006B7FB6">
        <w:rPr>
          <w:rFonts w:eastAsia="Times New Roman" w:cstheme="minorHAnsi"/>
          <w:b/>
          <w:bCs/>
          <w:lang w:eastAsia="pl-PL"/>
        </w:rPr>
        <w:t>realizację kursów przez następujących trenerów:</w:t>
      </w:r>
    </w:p>
    <w:p w14:paraId="73507BF2" w14:textId="77777777" w:rsidR="008D145B" w:rsidRDefault="008D145B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892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0"/>
        <w:gridCol w:w="2655"/>
        <w:gridCol w:w="1882"/>
        <w:gridCol w:w="3544"/>
      </w:tblGrid>
      <w:tr w:rsidR="006B7FB6" w:rsidRPr="00DF043B" w14:paraId="12EDC9D2" w14:textId="42879C9F" w:rsidTr="006B7FB6">
        <w:trPr>
          <w:trHeight w:val="525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BA8A3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26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314D09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Nazwa kursu/szkolenia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50140" w14:textId="6E89ECB3" w:rsidR="006B7FB6" w:rsidRPr="006B7FB6" w:rsidRDefault="006B7FB6" w:rsidP="00DF043B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DF043B">
              <w:rPr>
                <w:rFonts w:eastAsia="Times New Roman" w:cstheme="minorHAnsi"/>
                <w:b/>
                <w:lang w:eastAsia="pl-PL"/>
              </w:rPr>
              <w:t>Imię i nazwisko trenera/ instruktora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7905C4C" w14:textId="566C18A0" w:rsidR="006B7FB6" w:rsidRPr="00DF043B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DF043B">
              <w:rPr>
                <w:rFonts w:eastAsia="Times New Roman" w:cstheme="minorHAnsi"/>
                <w:b/>
                <w:lang w:eastAsia="pl-PL"/>
              </w:rPr>
              <w:t>Liczba lat doświadczenia</w:t>
            </w:r>
          </w:p>
        </w:tc>
      </w:tr>
      <w:tr w:rsidR="00DF043B" w:rsidRPr="00DF043B" w14:paraId="6C2DC42A" w14:textId="2831B5F7" w:rsidTr="00586DA9">
        <w:trPr>
          <w:trHeight w:val="649"/>
        </w:trPr>
        <w:tc>
          <w:tcPr>
            <w:tcW w:w="892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4652B" w14:textId="2C82F7AB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>
              <w:rPr>
                <w:rFonts w:eastAsia="Times New Roman" w:cstheme="minorHAnsi"/>
                <w:b/>
                <w:lang w:eastAsia="pl-PL"/>
              </w:rPr>
              <w:t xml:space="preserve">ść I </w:t>
            </w:r>
            <w:r w:rsidRPr="00163155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- Technik żywi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enia i usług   gastronomicznych</w:t>
            </w:r>
            <w:r w:rsidRPr="00163155">
              <w:rPr>
                <w:rFonts w:eastAsia="Times New Roman" w:cstheme="minorHAnsi"/>
                <w:b/>
                <w:bCs/>
                <w:lang w:eastAsia="pl-PL"/>
              </w:rPr>
              <w:t>, kucharz</w:t>
            </w:r>
          </w:p>
          <w:p w14:paraId="161E7CDB" w14:textId="3E0D4E28" w:rsidR="00DF043B" w:rsidRPr="00DF043B" w:rsidRDefault="00822643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822643">
              <w:rPr>
                <w:rFonts w:eastAsia="Times New Roman" w:cstheme="minorHAnsi"/>
                <w:b/>
                <w:lang w:eastAsia="pl-PL"/>
              </w:rPr>
              <w:lastRenderedPageBreak/>
              <w:t>* wstawić znak X przy właściwym</w:t>
            </w:r>
          </w:p>
        </w:tc>
      </w:tr>
      <w:tr w:rsidR="006B7FB6" w:rsidRPr="00DF043B" w14:paraId="764C59B6" w14:textId="2AA892E9" w:rsidTr="006B7FB6">
        <w:trPr>
          <w:trHeight w:val="40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B5E7E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lastRenderedPageBreak/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104B6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Nowoczesne techniki kulinarne 16h</w:t>
            </w:r>
          </w:p>
          <w:p w14:paraId="3EF4DC85" w14:textId="6E7E94A1" w:rsidR="006B7FB6" w:rsidRPr="006B7FB6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D75C9" w14:textId="791610A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B4AC9D" w14:textId="56BE1EAE" w:rsidR="00163155" w:rsidRPr="00163155" w:rsidRDefault="008B724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163155" w:rsidRPr="00163155">
              <w:rPr>
                <w:rFonts w:eastAsia="Times New Roman" w:cstheme="minorHAnsi"/>
                <w:bCs/>
                <w:lang w:eastAsia="pl-PL"/>
              </w:rPr>
              <w:t>3</w:t>
            </w:r>
            <w:r w:rsidR="00F35052">
              <w:rPr>
                <w:rFonts w:eastAsia="Times New Roman" w:cstheme="minorHAnsi"/>
                <w:bCs/>
                <w:lang w:eastAsia="pl-PL"/>
              </w:rPr>
              <w:t xml:space="preserve"> lata doświadczenia………..</w:t>
            </w:r>
          </w:p>
          <w:p w14:paraId="2D4EAE0C" w14:textId="6C75C90D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F35052">
              <w:rPr>
                <w:rFonts w:eastAsia="Times New Roman" w:cstheme="minorHAnsi"/>
                <w:bCs/>
                <w:lang w:eastAsia="pl-PL"/>
              </w:rPr>
              <w:t xml:space="preserve"> lata doświadczenia………..</w:t>
            </w:r>
          </w:p>
          <w:p w14:paraId="2018B4B6" w14:textId="2B908E1D" w:rsidR="006B7FB6" w:rsidRPr="00DF043B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F35052">
              <w:rPr>
                <w:rFonts w:eastAsia="Times New Roman" w:cstheme="minorHAnsi"/>
                <w:bCs/>
                <w:lang w:eastAsia="pl-PL"/>
              </w:rPr>
              <w:t>7 lat doświadczenia………….</w:t>
            </w:r>
          </w:p>
        </w:tc>
      </w:tr>
      <w:tr w:rsidR="006B7FB6" w:rsidRPr="00DF043B" w14:paraId="03DB908B" w14:textId="6ED96934" w:rsidTr="00DF043B">
        <w:trPr>
          <w:trHeight w:val="58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1A9613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  <w:p w14:paraId="18FC3397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3F5C9" w14:textId="609FEE31" w:rsidR="006B7FB6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Nowoczesne techniki kulinarne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16h 3N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F28B6C" w14:textId="5E89D9B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25131C" w14:textId="32C03BC5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163155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163155">
              <w:rPr>
                <w:rFonts w:eastAsia="Times New Roman" w:cstheme="minorHAnsi"/>
                <w:bCs/>
                <w:lang w:eastAsia="pl-PL"/>
              </w:rPr>
              <w:t>3</w:t>
            </w:r>
            <w:r w:rsidR="00993230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5A5B18B3" w14:textId="00344832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993230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73CF6AB5" w14:textId="7311279E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993230">
              <w:rPr>
                <w:rFonts w:eastAsia="Times New Roman" w:cstheme="minorHAnsi"/>
                <w:bCs/>
                <w:lang w:eastAsia="pl-PL"/>
              </w:rPr>
              <w:t>7 lat doświadczenia………..</w:t>
            </w:r>
          </w:p>
          <w:p w14:paraId="25A5EDD9" w14:textId="6EB37995" w:rsidR="006B7FB6" w:rsidRPr="00DF043B" w:rsidRDefault="006B7FB6" w:rsidP="00EC6AAC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3541411C" w14:textId="69A25E58" w:rsidTr="006B7FB6">
        <w:trPr>
          <w:trHeight w:val="69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4E3F7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A2871" w14:textId="2FA758EC" w:rsidR="006B7FB6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Słodkie menu bankietowe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16 h 8U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5E0DB8" w14:textId="76DCBBFA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17F75FE" w14:textId="220F20B2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163155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163155">
              <w:rPr>
                <w:rFonts w:eastAsia="Times New Roman" w:cstheme="minorHAnsi"/>
                <w:bCs/>
                <w:lang w:eastAsia="pl-PL"/>
              </w:rPr>
              <w:t>3</w:t>
            </w:r>
            <w:r w:rsidR="00993230">
              <w:rPr>
                <w:rFonts w:eastAsia="Times New Roman" w:cstheme="minorHAnsi"/>
                <w:bCs/>
                <w:lang w:eastAsia="pl-PL"/>
              </w:rPr>
              <w:t xml:space="preserve"> lata doświadczenia ………</w:t>
            </w:r>
          </w:p>
          <w:p w14:paraId="11DE31CC" w14:textId="4AEE285E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993230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14290C25" w14:textId="18A26C30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993230">
              <w:rPr>
                <w:rFonts w:eastAsia="Times New Roman" w:cstheme="minorHAnsi"/>
                <w:bCs/>
                <w:lang w:eastAsia="pl-PL"/>
              </w:rPr>
              <w:t>7 lat doświadczenia………..</w:t>
            </w:r>
          </w:p>
          <w:p w14:paraId="150A3EDF" w14:textId="4CC22B1F" w:rsidR="006B7FB6" w:rsidRPr="00DF043B" w:rsidRDefault="006B7FB6" w:rsidP="00EC6AAC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086B2007" w14:textId="451AAFE0" w:rsidTr="00DF043B">
        <w:trPr>
          <w:trHeight w:val="522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B8CEA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9BA42" w14:textId="7A8C064B" w:rsidR="006B7FB6" w:rsidRPr="004277F2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val="en-US"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Słodkie menu bankietowe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16 h 2N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072A6" w14:textId="0D246B45" w:rsidR="006B7FB6" w:rsidRPr="004277F2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val="en-US"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7DB159" w14:textId="6B3D7008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val="en-US" w:eastAsia="pl-PL"/>
              </w:rPr>
              <w:t xml:space="preserve"> </w:t>
            </w:r>
            <w:r w:rsidRPr="00163155">
              <w:rPr>
                <w:rFonts w:eastAsia="Times New Roman" w:cstheme="minorHAnsi"/>
                <w:bCs/>
                <w:lang w:eastAsia="pl-PL"/>
              </w:rPr>
              <w:t xml:space="preserve"> 3</w:t>
            </w:r>
            <w:r w:rsidR="00993230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3409717C" w14:textId="2A93F7A5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993230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695366D4" w14:textId="7A600541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993230">
              <w:rPr>
                <w:rFonts w:eastAsia="Times New Roman" w:cstheme="minorHAnsi"/>
                <w:bCs/>
                <w:lang w:eastAsia="pl-PL"/>
              </w:rPr>
              <w:t>7 lat doświadczenia…………</w:t>
            </w:r>
          </w:p>
          <w:p w14:paraId="2BDA0D6D" w14:textId="3C7E5CDC" w:rsidR="006B7FB6" w:rsidRPr="00DF043B" w:rsidRDefault="006B7FB6" w:rsidP="008D5F0E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7A0368AB" w14:textId="6741DB66" w:rsidTr="006B7FB6">
        <w:trPr>
          <w:trHeight w:val="680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B8583B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D7EF1" w14:textId="12F5434D" w:rsidR="006B7FB6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Szkolenie barmańskie I stopnia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30 h 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B575D" w14:textId="3BAE41CD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FC5E965" w14:textId="3D36EF25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>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</w:t>
            </w:r>
          </w:p>
          <w:p w14:paraId="76979F22" w14:textId="38078504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>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31C0BFAF" w14:textId="52FB4E55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>7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 doświadczenia…………</w:t>
            </w:r>
          </w:p>
          <w:p w14:paraId="4A865871" w14:textId="2144043D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>9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 doświadczenia………..</w:t>
            </w:r>
            <w:r w:rsidRPr="00163155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648AB8DC" w14:textId="33A9C284" w:rsidR="006B7FB6" w:rsidRPr="00DF043B" w:rsidRDefault="006B7FB6" w:rsidP="008D5F0E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35EBEBF6" w14:textId="38E2C3D6" w:rsidTr="00DF043B">
        <w:trPr>
          <w:trHeight w:val="400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D358D0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30499" w14:textId="1206D87F" w:rsidR="006B7FB6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Stół szwedzki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20 h 10 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6BFE1" w14:textId="271F37A1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A58957" w14:textId="48B73AAE" w:rsidR="00163155" w:rsidRPr="00163155" w:rsidRDefault="00EE70AD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163155" w:rsidRPr="00163155">
              <w:rPr>
                <w:rFonts w:eastAsia="Times New Roman" w:cstheme="minorHAnsi"/>
                <w:bCs/>
                <w:lang w:eastAsia="pl-PL"/>
              </w:rPr>
              <w:t>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doświadczenia………..</w:t>
            </w:r>
          </w:p>
          <w:p w14:paraId="0192BBDB" w14:textId="0A4857A0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</w:t>
            </w:r>
          </w:p>
          <w:p w14:paraId="753D6DBD" w14:textId="0586F733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doświadczenia………..</w:t>
            </w:r>
          </w:p>
          <w:p w14:paraId="6E7FC281" w14:textId="6D4470E3" w:rsidR="006B7FB6" w:rsidRPr="00DF043B" w:rsidRDefault="006B7FB6" w:rsidP="008D5F0E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6B7FB6" w:rsidRPr="00DF043B" w14:paraId="5CBA3B63" w14:textId="3655BFEE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81250" w14:textId="77777777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7347A7" w14:textId="67245AE5" w:rsidR="006B7FB6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Stół szwedzki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20 h 5N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7D8EF" w14:textId="73A5F360" w:rsidR="006B7FB6" w:rsidRPr="006B7FB6" w:rsidRDefault="006B7FB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800638" w14:textId="6091441A" w:rsidR="00163155" w:rsidRPr="00163155" w:rsidRDefault="00EE70AD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163155" w:rsidRPr="00163155">
              <w:rPr>
                <w:rFonts w:eastAsia="Times New Roman" w:cstheme="minorHAnsi"/>
                <w:bCs/>
                <w:lang w:eastAsia="pl-PL"/>
              </w:rPr>
              <w:t>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557B3EC6" w14:textId="50254E5D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7424271D" w14:textId="5AACE239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</w:t>
            </w:r>
          </w:p>
          <w:p w14:paraId="12B0EB0D" w14:textId="531D0575" w:rsidR="006B7FB6" w:rsidRPr="00DF043B" w:rsidRDefault="006B7FB6" w:rsidP="008D5F0E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63155" w:rsidRPr="00DF043B" w14:paraId="40017093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AC820" w14:textId="58DD83BC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C6AFC" w14:textId="2532599C" w:rsidR="00163155" w:rsidRPr="00163155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Fotografia i stylizacja kulinarna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5 h 10 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12D07" w14:textId="77777777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E02B5F" w14:textId="0B71C5F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val="en-US" w:eastAsia="pl-PL"/>
              </w:rPr>
              <w:t xml:space="preserve"> </w:t>
            </w:r>
            <w:r w:rsidRPr="00163155">
              <w:rPr>
                <w:rFonts w:eastAsia="Times New Roman" w:cstheme="minorHAnsi"/>
                <w:bCs/>
                <w:lang w:eastAsia="pl-PL"/>
              </w:rPr>
              <w:t xml:space="preserve"> 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61ECC5D5" w14:textId="7121A4CD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536E72FD" w14:textId="0CC33336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</w:t>
            </w:r>
          </w:p>
          <w:p w14:paraId="3F19132D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63155" w:rsidRPr="00DF043B" w14:paraId="104D7E9D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0FDB0" w14:textId="4513A1A2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115E4" w14:textId="5C420A8D" w:rsidR="00163155" w:rsidRPr="00163155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Fotografia i stylizacja kulinarna-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5 h 6N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19436" w14:textId="77777777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07F89A" w14:textId="3E97D1D7" w:rsidR="00163155" w:rsidRPr="00163155" w:rsidRDefault="00EE70AD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163155" w:rsidRPr="00163155">
              <w:rPr>
                <w:rFonts w:eastAsia="Times New Roman" w:cstheme="minorHAnsi"/>
                <w:bCs/>
                <w:lang w:eastAsia="pl-PL"/>
              </w:rPr>
              <w:t>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doświadczenia……….</w:t>
            </w:r>
          </w:p>
          <w:p w14:paraId="30D8EA5D" w14:textId="66D9594C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0CA3B107" w14:textId="0C821C4C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</w:t>
            </w:r>
          </w:p>
          <w:p w14:paraId="597FA0ED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63155" w:rsidRPr="00DF043B" w14:paraId="135256ED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E2659" w14:textId="51DB95CB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E0470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Kurs pizzaiolo –</w:t>
            </w:r>
          </w:p>
          <w:p w14:paraId="75BD1985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 xml:space="preserve"> pakiet grupowy 4 grupy po 2-3 os </w:t>
            </w:r>
          </w:p>
          <w:p w14:paraId="3B221613" w14:textId="5F20DDAB" w:rsidR="00163155" w:rsidRPr="00163155" w:rsidRDefault="008A1806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55 h 10U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5A68E" w14:textId="77777777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0A2035" w14:textId="58BCCE54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val="en-US" w:eastAsia="pl-PL"/>
              </w:rPr>
              <w:t xml:space="preserve"> </w:t>
            </w:r>
            <w:r w:rsidRPr="00163155">
              <w:rPr>
                <w:rFonts w:eastAsia="Times New Roman" w:cstheme="minorHAnsi"/>
                <w:bCs/>
                <w:lang w:eastAsia="pl-PL"/>
              </w:rPr>
              <w:t xml:space="preserve"> 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518276C8" w14:textId="1D681186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1513B538" w14:textId="5B0EE48E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</w:t>
            </w:r>
          </w:p>
          <w:p w14:paraId="44C34C49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63155" w:rsidRPr="00DF043B" w14:paraId="71E70481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FAF6D" w14:textId="387DBD0C" w:rsidR="00163155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015AF" w14:textId="30B28BA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Techniki dekoracji cukierniczych -10h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1N</w:t>
            </w:r>
          </w:p>
          <w:p w14:paraId="7179B565" w14:textId="77777777" w:rsidR="00163155" w:rsidRPr="00163155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0EADC" w14:textId="77777777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C4A2350" w14:textId="5BCDEB78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val="en-US" w:eastAsia="pl-PL"/>
              </w:rPr>
              <w:t xml:space="preserve"> </w:t>
            </w:r>
            <w:r w:rsidRPr="00163155">
              <w:rPr>
                <w:rFonts w:eastAsia="Times New Roman" w:cstheme="minorHAnsi"/>
                <w:bCs/>
                <w:lang w:eastAsia="pl-PL"/>
              </w:rPr>
              <w:t xml:space="preserve"> 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733995B1" w14:textId="39F859B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doświadczenia……..</w:t>
            </w:r>
          </w:p>
          <w:p w14:paraId="03309B38" w14:textId="214941EC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163155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</w:t>
            </w:r>
          </w:p>
          <w:p w14:paraId="20AEEDD7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63155" w:rsidRPr="00DF043B" w14:paraId="7F848E0B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241E9D" w14:textId="0A13E0EE" w:rsidR="00163155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lastRenderedPageBreak/>
              <w:t>12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ED2477" w14:textId="00BFAECE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163155">
              <w:rPr>
                <w:rFonts w:eastAsia="Times New Roman" w:cstheme="minorHAnsi"/>
                <w:b/>
                <w:bCs/>
                <w:lang w:eastAsia="pl-PL"/>
              </w:rPr>
              <w:t>Szkolenie z dekoracji i tworzenia pierników przestrzennych  online</w:t>
            </w:r>
            <w:r w:rsidR="008A1806">
              <w:rPr>
                <w:rFonts w:eastAsia="Times New Roman" w:cstheme="minorHAnsi"/>
                <w:b/>
                <w:bCs/>
                <w:lang w:eastAsia="pl-PL"/>
              </w:rPr>
              <w:t xml:space="preserve"> 1 N</w:t>
            </w:r>
          </w:p>
          <w:p w14:paraId="01B7387E" w14:textId="77777777" w:rsidR="00163155" w:rsidRPr="00163155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EE9E0" w14:textId="77777777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DF9A017" w14:textId="16325513" w:rsidR="00536C72" w:rsidRPr="00536C72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36C72">
              <w:rPr>
                <w:rFonts w:eastAsia="Times New Roman" w:cstheme="minorHAnsi"/>
                <w:bCs/>
                <w:lang w:val="en-US" w:eastAsia="pl-PL"/>
              </w:rPr>
              <w:t xml:space="preserve"> </w:t>
            </w:r>
            <w:r w:rsidRPr="00536C72">
              <w:rPr>
                <w:rFonts w:eastAsia="Times New Roman" w:cstheme="minorHAnsi"/>
                <w:bCs/>
                <w:lang w:eastAsia="pl-PL"/>
              </w:rPr>
              <w:t xml:space="preserve"> 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</w:t>
            </w:r>
          </w:p>
          <w:p w14:paraId="7C7F6034" w14:textId="375EA96B" w:rsidR="00536C72" w:rsidRPr="00536C72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36C72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</w:t>
            </w:r>
          </w:p>
          <w:p w14:paraId="3D9AA087" w14:textId="7C77DC07" w:rsidR="00536C72" w:rsidRPr="00536C72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36C72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doświadczenia………..</w:t>
            </w:r>
          </w:p>
          <w:p w14:paraId="0A5F27BF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63155" w:rsidRPr="00DF043B" w14:paraId="129F5BCC" w14:textId="77777777" w:rsidTr="006B7FB6">
        <w:trPr>
          <w:trHeight w:val="51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2C20CF" w14:textId="11BFC0A6" w:rsidR="00163155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08E08" w14:textId="77777777" w:rsidR="00536C72" w:rsidRPr="00536C72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36C72">
              <w:rPr>
                <w:rFonts w:eastAsia="Times New Roman" w:cstheme="minorHAnsi"/>
                <w:b/>
                <w:bCs/>
                <w:lang w:eastAsia="pl-PL"/>
              </w:rPr>
              <w:t>Kurs cukierniczy-16 h</w:t>
            </w:r>
          </w:p>
          <w:p w14:paraId="73F3A8EC" w14:textId="32358F44" w:rsidR="00163155" w:rsidRPr="00163155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536C72">
              <w:rPr>
                <w:rFonts w:eastAsia="Times New Roman" w:cstheme="minorHAnsi"/>
                <w:b/>
                <w:bCs/>
                <w:lang w:eastAsia="pl-PL"/>
              </w:rPr>
              <w:t>4N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44C29" w14:textId="77777777" w:rsidR="00163155" w:rsidRPr="006B7FB6" w:rsidRDefault="00163155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E94D47F" w14:textId="71730DA8" w:rsidR="00536C72" w:rsidRPr="00536C72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36C72">
              <w:rPr>
                <w:rFonts w:eastAsia="Times New Roman" w:cstheme="minorHAnsi"/>
                <w:bCs/>
                <w:lang w:val="en-US" w:eastAsia="pl-PL"/>
              </w:rPr>
              <w:t xml:space="preserve"> </w:t>
            </w:r>
            <w:r w:rsidRPr="00536C72">
              <w:rPr>
                <w:rFonts w:eastAsia="Times New Roman" w:cstheme="minorHAnsi"/>
                <w:bCs/>
                <w:lang w:eastAsia="pl-PL"/>
              </w:rPr>
              <w:t xml:space="preserve"> 3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</w:t>
            </w:r>
          </w:p>
          <w:p w14:paraId="2EA9116F" w14:textId="17DC3317" w:rsidR="00536C72" w:rsidRPr="00536C72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36C72">
              <w:rPr>
                <w:rFonts w:eastAsia="Times New Roman" w:cstheme="minorHAnsi"/>
                <w:bCs/>
                <w:lang w:eastAsia="pl-PL"/>
              </w:rPr>
              <w:t xml:space="preserve">  5</w:t>
            </w:r>
            <w:r w:rsidR="00565E1C">
              <w:rPr>
                <w:rFonts w:eastAsia="Times New Roman" w:cstheme="minorHAnsi"/>
                <w:bCs/>
                <w:lang w:eastAsia="pl-PL"/>
              </w:rPr>
              <w:t xml:space="preserve"> lata doświadczenia………</w:t>
            </w:r>
          </w:p>
          <w:p w14:paraId="270EAE8F" w14:textId="69D2EA87" w:rsidR="00536C72" w:rsidRPr="00536C72" w:rsidRDefault="00536C72" w:rsidP="00536C72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36C72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="00565E1C">
              <w:rPr>
                <w:rFonts w:eastAsia="Times New Roman" w:cstheme="minorHAnsi"/>
                <w:bCs/>
                <w:lang w:eastAsia="pl-PL"/>
              </w:rPr>
              <w:t>7 lat doświadczenia………..</w:t>
            </w:r>
          </w:p>
          <w:p w14:paraId="6B0AA66C" w14:textId="77777777" w:rsidR="00163155" w:rsidRPr="00163155" w:rsidRDefault="00163155" w:rsidP="00163155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DF043B" w:rsidRPr="00DF043B" w14:paraId="652BC644" w14:textId="2836002E" w:rsidTr="00586DA9">
        <w:trPr>
          <w:trHeight w:val="789"/>
        </w:trPr>
        <w:tc>
          <w:tcPr>
            <w:tcW w:w="892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1EE04" w14:textId="37641ABC" w:rsidR="00DF043B" w:rsidRDefault="00DF043B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 w:rsidRPr="006B7FB6">
              <w:rPr>
                <w:rFonts w:eastAsia="Times New Roman" w:cstheme="minorHAnsi"/>
                <w:b/>
                <w:lang w:eastAsia="pl-PL"/>
              </w:rPr>
              <w:t>ś</w:t>
            </w:r>
            <w:r w:rsidR="00822643">
              <w:rPr>
                <w:rFonts w:eastAsia="Times New Roman" w:cstheme="minorHAnsi"/>
                <w:b/>
                <w:lang w:eastAsia="pl-PL"/>
              </w:rPr>
              <w:t xml:space="preserve">ć II </w:t>
            </w:r>
            <w:r w:rsidR="00822643" w:rsidRPr="00822643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– Technik architektury krajobrazu</w:t>
            </w:r>
          </w:p>
          <w:p w14:paraId="3AB1AFDD" w14:textId="2F14FE59" w:rsidR="000A525F" w:rsidRPr="00DF043B" w:rsidRDefault="000A525F" w:rsidP="006B7FB6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 w:rsidRPr="000A525F">
              <w:rPr>
                <w:rFonts w:eastAsia="Times New Roman" w:cstheme="minorHAnsi"/>
                <w:b/>
                <w:lang w:eastAsia="pl-PL"/>
              </w:rPr>
              <w:t>* wstawić znak X przy właściwym</w:t>
            </w:r>
          </w:p>
        </w:tc>
      </w:tr>
      <w:tr w:rsidR="00822643" w:rsidRPr="00DF043B" w14:paraId="04CE86BA" w14:textId="4DB4923E" w:rsidTr="0028428E">
        <w:trPr>
          <w:trHeight w:val="64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21BE8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73DCC" w14:textId="77777777" w:rsidR="00822643" w:rsidRPr="00883E0C" w:rsidRDefault="00822643" w:rsidP="00822643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83E0C">
              <w:rPr>
                <w:b/>
                <w:sz w:val="24"/>
                <w:szCs w:val="24"/>
              </w:rPr>
              <w:t>Kurs florystyczny podstawowy – 60 h</w:t>
            </w:r>
          </w:p>
          <w:p w14:paraId="5DD58120" w14:textId="080AA536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883E0C">
              <w:rPr>
                <w:b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A7D88" w14:textId="4076AC8D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B022DF3" w14:textId="6C030634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lata doświadczenia………</w:t>
            </w:r>
          </w:p>
          <w:p w14:paraId="2DA9A06A" w14:textId="695D4CED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lata doświadczenia……..</w:t>
            </w:r>
          </w:p>
          <w:p w14:paraId="5F7BD3E1" w14:textId="0770A17D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lat doświadczenia……….</w:t>
            </w:r>
          </w:p>
          <w:p w14:paraId="235B3003" w14:textId="49333921" w:rsidR="00822643" w:rsidRPr="00DF043B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9 lat doświadczenia………..</w:t>
            </w:r>
          </w:p>
        </w:tc>
      </w:tr>
      <w:tr w:rsidR="00822643" w:rsidRPr="00DF043B" w14:paraId="2877221F" w14:textId="7C4DB49C" w:rsidTr="0028428E">
        <w:trPr>
          <w:trHeight w:val="64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34984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70C3E3" w14:textId="77777777" w:rsidR="00822643" w:rsidRPr="00883E0C" w:rsidRDefault="00822643" w:rsidP="00822643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883E0C">
              <w:rPr>
                <w:b/>
                <w:sz w:val="24"/>
                <w:szCs w:val="24"/>
              </w:rPr>
              <w:t>Kurs rysunku, perspektywy i aksonometrii – 60h</w:t>
            </w:r>
          </w:p>
          <w:p w14:paraId="38F80C6B" w14:textId="5017A8F1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883E0C">
              <w:rPr>
                <w:b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081F9" w14:textId="23C66EAC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14861C" w14:textId="1DFD7882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lata doświadczenia………</w:t>
            </w:r>
          </w:p>
          <w:p w14:paraId="4C69AA6D" w14:textId="3BFE3863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lata doświadczenia……..</w:t>
            </w:r>
          </w:p>
          <w:p w14:paraId="0CBBF1AA" w14:textId="0B6DCED3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lat doświadczenia……….</w:t>
            </w:r>
          </w:p>
          <w:p w14:paraId="4C16B67D" w14:textId="0B0A3E5A" w:rsidR="00822643" w:rsidRPr="00DF043B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 lat doświadczenia……….</w:t>
            </w:r>
          </w:p>
        </w:tc>
      </w:tr>
      <w:tr w:rsidR="00822643" w:rsidRPr="00DF043B" w14:paraId="3780FB7C" w14:textId="1E63AFF4" w:rsidTr="0028428E">
        <w:trPr>
          <w:trHeight w:val="840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4D1FB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8F859" w14:textId="77777777" w:rsidR="00822643" w:rsidRPr="00883E0C" w:rsidRDefault="00822643" w:rsidP="00822643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883E0C">
              <w:rPr>
                <w:b/>
                <w:sz w:val="24"/>
                <w:szCs w:val="24"/>
              </w:rPr>
              <w:t>Szkolenie SketchUp podstawy– 15h</w:t>
            </w:r>
          </w:p>
          <w:p w14:paraId="1FD87868" w14:textId="711C3D2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883E0C">
              <w:rPr>
                <w:b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D862B" w14:textId="0E9080F9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080B7C" w14:textId="42F1C776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lata doświadczenia…….</w:t>
            </w:r>
          </w:p>
          <w:p w14:paraId="33AD6366" w14:textId="71935DAA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 lata doświadczenia…….</w:t>
            </w:r>
          </w:p>
          <w:p w14:paraId="1DCB013F" w14:textId="694E268A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 lat doświadczenia………</w:t>
            </w:r>
          </w:p>
          <w:p w14:paraId="7161F59C" w14:textId="54A79ACF" w:rsidR="00822643" w:rsidRPr="00DF043B" w:rsidRDefault="00EE70AD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22643" w:rsidRPr="007E3E5B">
              <w:rPr>
                <w:sz w:val="24"/>
                <w:szCs w:val="24"/>
              </w:rPr>
              <w:t xml:space="preserve"> </w:t>
            </w:r>
            <w:r w:rsidR="00822643">
              <w:rPr>
                <w:sz w:val="24"/>
                <w:szCs w:val="24"/>
              </w:rPr>
              <w:t>9 lat doświadczenia……….</w:t>
            </w:r>
          </w:p>
        </w:tc>
      </w:tr>
      <w:tr w:rsidR="00822643" w:rsidRPr="00DF043B" w14:paraId="40276203" w14:textId="561856EF" w:rsidTr="0028428E">
        <w:trPr>
          <w:trHeight w:val="653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C920C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304AA" w14:textId="77777777" w:rsidR="00822643" w:rsidRPr="00883E0C" w:rsidRDefault="00822643" w:rsidP="00822643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883E0C">
              <w:rPr>
                <w:b/>
                <w:sz w:val="24"/>
                <w:szCs w:val="24"/>
              </w:rPr>
              <w:t>Szkolenie SketchUp podstawy– 15h</w:t>
            </w:r>
          </w:p>
          <w:p w14:paraId="30BBB392" w14:textId="68B6E591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883E0C">
              <w:rPr>
                <w:b/>
                <w:bCs/>
                <w:sz w:val="24"/>
                <w:szCs w:val="24"/>
              </w:rPr>
              <w:t>2N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988F0" w14:textId="58B084AE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C6DCA6" w14:textId="3D97AAD4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E3E5B">
              <w:rPr>
                <w:sz w:val="24"/>
                <w:szCs w:val="24"/>
              </w:rPr>
              <w:t xml:space="preserve"> lat</w:t>
            </w:r>
            <w:r>
              <w:rPr>
                <w:sz w:val="24"/>
                <w:szCs w:val="24"/>
              </w:rPr>
              <w:t>a doświadczenia………</w:t>
            </w:r>
          </w:p>
          <w:p w14:paraId="6E0B925C" w14:textId="731CE030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lata doświadczenia………</w:t>
            </w:r>
          </w:p>
          <w:p w14:paraId="4CFACD41" w14:textId="1DF6C5DB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lat doświadczenia………..</w:t>
            </w:r>
          </w:p>
          <w:p w14:paraId="7ECBF300" w14:textId="206E90D1" w:rsidR="00822643" w:rsidRPr="00DF043B" w:rsidRDefault="00BA58BD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2264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lat doświadczenia………</w:t>
            </w:r>
          </w:p>
        </w:tc>
      </w:tr>
      <w:tr w:rsidR="00822643" w:rsidRPr="00DF043B" w14:paraId="247BBB52" w14:textId="71364194" w:rsidTr="0028428E">
        <w:trPr>
          <w:trHeight w:val="890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7ECA0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1D686" w14:textId="77777777" w:rsidR="00822643" w:rsidRPr="00552264" w:rsidRDefault="00822643" w:rsidP="00822643">
            <w:pPr>
              <w:spacing w:after="0" w:line="240" w:lineRule="auto"/>
              <w:ind w:left="100" w:right="100"/>
              <w:rPr>
                <w:b/>
                <w:sz w:val="24"/>
                <w:szCs w:val="24"/>
                <w:lang w:val="en-US"/>
              </w:rPr>
            </w:pPr>
            <w:r w:rsidRPr="00552264">
              <w:rPr>
                <w:b/>
                <w:sz w:val="24"/>
                <w:szCs w:val="24"/>
                <w:lang w:val="en-US"/>
              </w:rPr>
              <w:t>Obsługa programu do projektowania ogrodów  i zieleni</w:t>
            </w:r>
          </w:p>
          <w:p w14:paraId="34DFAD45" w14:textId="77777777" w:rsidR="00822643" w:rsidRPr="00552264" w:rsidRDefault="00822643" w:rsidP="00822643">
            <w:pPr>
              <w:spacing w:after="0" w:line="240" w:lineRule="auto"/>
              <w:ind w:left="100" w:right="100"/>
              <w:rPr>
                <w:b/>
                <w:sz w:val="24"/>
                <w:szCs w:val="24"/>
                <w:lang w:val="en-US"/>
              </w:rPr>
            </w:pPr>
            <w:r w:rsidRPr="00552264">
              <w:rPr>
                <w:b/>
                <w:sz w:val="24"/>
                <w:szCs w:val="24"/>
                <w:lang w:val="en-US"/>
              </w:rPr>
              <w:t>Garden Philiia Desinger – 24h</w:t>
            </w:r>
          </w:p>
          <w:p w14:paraId="796D804D" w14:textId="0406FAB3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52264">
              <w:rPr>
                <w:b/>
                <w:sz w:val="24"/>
                <w:szCs w:val="24"/>
              </w:rPr>
              <w:t>12U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CADFD" w14:textId="06DEF835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C066C88" w14:textId="3AFDC1BA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BA58BD">
              <w:rPr>
                <w:sz w:val="24"/>
                <w:szCs w:val="24"/>
              </w:rPr>
              <w:t xml:space="preserve"> lata doświadczenia…….</w:t>
            </w:r>
          </w:p>
          <w:p w14:paraId="7D7E9045" w14:textId="30ECE2AA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BA58BD">
              <w:rPr>
                <w:sz w:val="24"/>
                <w:szCs w:val="24"/>
              </w:rPr>
              <w:t xml:space="preserve"> lata doświadczenia…….</w:t>
            </w:r>
          </w:p>
          <w:p w14:paraId="7B71925C" w14:textId="7F259247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BA58BD">
              <w:rPr>
                <w:sz w:val="24"/>
                <w:szCs w:val="24"/>
              </w:rPr>
              <w:t xml:space="preserve"> lat doświadczenia………</w:t>
            </w:r>
          </w:p>
          <w:p w14:paraId="497ED143" w14:textId="7E64EB3A" w:rsidR="00822643" w:rsidRPr="00DF043B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 w:rsidR="00BA58B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</w:t>
            </w:r>
            <w:r w:rsidRPr="007E3E5B">
              <w:rPr>
                <w:sz w:val="24"/>
                <w:szCs w:val="24"/>
              </w:rPr>
              <w:t xml:space="preserve"> </w:t>
            </w:r>
            <w:r w:rsidR="00BA58BD">
              <w:rPr>
                <w:sz w:val="24"/>
                <w:szCs w:val="24"/>
              </w:rPr>
              <w:t>lat doświadczenia……..</w:t>
            </w:r>
          </w:p>
        </w:tc>
      </w:tr>
      <w:tr w:rsidR="00822643" w:rsidRPr="00DF043B" w14:paraId="3B3CDE16" w14:textId="212ED2FB" w:rsidTr="0028428E">
        <w:trPr>
          <w:trHeight w:val="63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E0EBC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C5535" w14:textId="77777777" w:rsidR="00822643" w:rsidRPr="00552264" w:rsidRDefault="00822643" w:rsidP="00822643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52264">
              <w:rPr>
                <w:b/>
                <w:bCs/>
                <w:sz w:val="24"/>
                <w:szCs w:val="24"/>
              </w:rPr>
              <w:t>Warsztaty dekoracyjne</w:t>
            </w:r>
          </w:p>
          <w:p w14:paraId="311802E3" w14:textId="2BEDA43A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52264">
              <w:rPr>
                <w:b/>
                <w:bCs/>
                <w:sz w:val="24"/>
                <w:szCs w:val="24"/>
              </w:rPr>
              <w:t>1 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9E46D" w14:textId="32E4B96F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14C6BA2" w14:textId="6348E051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BA58BD">
              <w:rPr>
                <w:sz w:val="24"/>
                <w:szCs w:val="24"/>
              </w:rPr>
              <w:t xml:space="preserve"> lata doświadczenia……..</w:t>
            </w:r>
          </w:p>
          <w:p w14:paraId="0BC9DF40" w14:textId="4C8FD63B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BA58BD">
              <w:rPr>
                <w:sz w:val="24"/>
                <w:szCs w:val="24"/>
              </w:rPr>
              <w:t xml:space="preserve"> lata doświadczenia……..</w:t>
            </w:r>
          </w:p>
          <w:p w14:paraId="5A8652F8" w14:textId="4C6B79E0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BA58BD">
              <w:rPr>
                <w:sz w:val="24"/>
                <w:szCs w:val="24"/>
              </w:rPr>
              <w:t xml:space="preserve"> lat doświadczenia……….</w:t>
            </w:r>
          </w:p>
          <w:p w14:paraId="1C60A048" w14:textId="66E86224" w:rsidR="00822643" w:rsidRPr="00DF043B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 w:rsidR="00BA58B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</w:t>
            </w:r>
            <w:r w:rsidR="00BA58BD">
              <w:rPr>
                <w:sz w:val="24"/>
                <w:szCs w:val="24"/>
              </w:rPr>
              <w:t xml:space="preserve"> lat doświadczenia……..</w:t>
            </w:r>
          </w:p>
        </w:tc>
      </w:tr>
      <w:tr w:rsidR="00822643" w:rsidRPr="00DF043B" w14:paraId="23C7A9FA" w14:textId="41F1AD5E" w:rsidTr="0028428E">
        <w:trPr>
          <w:trHeight w:val="63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0C1D4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213F8" w14:textId="77777777" w:rsidR="00822643" w:rsidRPr="00552264" w:rsidRDefault="00822643" w:rsidP="00822643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52264">
              <w:rPr>
                <w:b/>
                <w:bCs/>
                <w:sz w:val="24"/>
                <w:szCs w:val="24"/>
              </w:rPr>
              <w:t>Florystyczne warsztaty tematyczne- 60h</w:t>
            </w:r>
          </w:p>
          <w:p w14:paraId="68B8BD47" w14:textId="6E84F532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52264">
              <w:rPr>
                <w:b/>
                <w:bCs/>
                <w:sz w:val="24"/>
                <w:szCs w:val="24"/>
              </w:rPr>
              <w:lastRenderedPageBreak/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AC580" w14:textId="0BAAA94D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B0DA42" w14:textId="7EC0E809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58BD">
              <w:rPr>
                <w:sz w:val="24"/>
                <w:szCs w:val="24"/>
              </w:rPr>
              <w:t xml:space="preserve"> lata doświadczenia……..</w:t>
            </w:r>
          </w:p>
          <w:p w14:paraId="36B1FE81" w14:textId="7EBB7867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E3E5B">
              <w:rPr>
                <w:sz w:val="24"/>
                <w:szCs w:val="24"/>
              </w:rPr>
              <w:t xml:space="preserve"> lata doświa</w:t>
            </w:r>
            <w:r w:rsidR="00BA58BD">
              <w:rPr>
                <w:sz w:val="24"/>
                <w:szCs w:val="24"/>
              </w:rPr>
              <w:t>dczenia……..</w:t>
            </w:r>
          </w:p>
          <w:p w14:paraId="657D5D3F" w14:textId="6539F2C9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A58BD">
              <w:rPr>
                <w:sz w:val="24"/>
                <w:szCs w:val="24"/>
              </w:rPr>
              <w:t xml:space="preserve"> lat doświadczenia……….</w:t>
            </w:r>
          </w:p>
          <w:p w14:paraId="6F94C65D" w14:textId="72104331" w:rsidR="00822643" w:rsidRPr="00DF043B" w:rsidRDefault="00BA58BD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82264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lat doświadczenia…….</w:t>
            </w:r>
          </w:p>
        </w:tc>
      </w:tr>
      <w:tr w:rsidR="00822643" w:rsidRPr="00DF043B" w14:paraId="13B98F79" w14:textId="398AC81C" w:rsidTr="0028428E">
        <w:trPr>
          <w:trHeight w:val="690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09391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lastRenderedPageBreak/>
              <w:t>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F72C6" w14:textId="77777777" w:rsidR="00822643" w:rsidRPr="00552264" w:rsidRDefault="00822643" w:rsidP="00822643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52264">
              <w:rPr>
                <w:b/>
                <w:bCs/>
                <w:sz w:val="24"/>
                <w:szCs w:val="24"/>
              </w:rPr>
              <w:t>Kurs z zakresu naturoterapii ziół i ziołolecznictwa- 20h</w:t>
            </w:r>
          </w:p>
          <w:p w14:paraId="05BA00EA" w14:textId="34A3209F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52264">
              <w:rPr>
                <w:b/>
                <w:bCs/>
                <w:sz w:val="24"/>
                <w:szCs w:val="24"/>
              </w:rPr>
              <w:t>3 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95409" w14:textId="2D2D9783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B29A6C" w14:textId="49D67EAF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58BD">
              <w:rPr>
                <w:sz w:val="24"/>
                <w:szCs w:val="24"/>
              </w:rPr>
              <w:t xml:space="preserve"> lata doświadczenia……..</w:t>
            </w:r>
          </w:p>
          <w:p w14:paraId="6CDB13A6" w14:textId="79EE9E31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A58BD">
              <w:rPr>
                <w:sz w:val="24"/>
                <w:szCs w:val="24"/>
              </w:rPr>
              <w:t xml:space="preserve"> lata doświadczenia……..</w:t>
            </w:r>
          </w:p>
          <w:p w14:paraId="2B8DAF28" w14:textId="7BD3E1FA" w:rsidR="00822643" w:rsidRPr="007E3E5B" w:rsidRDefault="00822643" w:rsidP="00822643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A58BD">
              <w:rPr>
                <w:sz w:val="24"/>
                <w:szCs w:val="24"/>
              </w:rPr>
              <w:t xml:space="preserve"> lat doświadczenia……….</w:t>
            </w:r>
          </w:p>
          <w:p w14:paraId="1C2BAA6C" w14:textId="10D292E7" w:rsidR="00822643" w:rsidRPr="00DF043B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</w:t>
            </w:r>
            <w:r w:rsidR="00BA58BD">
              <w:rPr>
                <w:sz w:val="24"/>
                <w:szCs w:val="24"/>
              </w:rPr>
              <w:t xml:space="preserve"> lat doświadczenia……….</w:t>
            </w:r>
          </w:p>
        </w:tc>
      </w:tr>
      <w:tr w:rsidR="00822643" w:rsidRPr="00DF043B" w14:paraId="39382DB3" w14:textId="5235B951" w:rsidTr="00586DA9">
        <w:trPr>
          <w:trHeight w:val="402"/>
        </w:trPr>
        <w:tc>
          <w:tcPr>
            <w:tcW w:w="892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32839" w14:textId="1662804E" w:rsidR="00822643" w:rsidRPr="00DF043B" w:rsidRDefault="00BA58BD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>
              <w:rPr>
                <w:rFonts w:eastAsia="Times New Roman" w:cstheme="minorHAnsi"/>
                <w:b/>
                <w:lang w:eastAsia="pl-PL"/>
              </w:rPr>
              <w:t xml:space="preserve">ść III </w:t>
            </w:r>
            <w:r w:rsidRPr="00BA58BD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– Technik  mechanizacji rolnictw i agrotroniki, mechanik operator pojazdów i maszyn rolniczych</w:t>
            </w:r>
          </w:p>
        </w:tc>
      </w:tr>
      <w:tr w:rsidR="00822643" w:rsidRPr="00DF043B" w14:paraId="6A87D5DA" w14:textId="63FAFDB4" w:rsidTr="00DF043B">
        <w:trPr>
          <w:trHeight w:val="782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DF3E2" w14:textId="77777777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B5B6" w14:textId="77777777" w:rsidR="00BA58BD" w:rsidRPr="00BA58BD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A58BD">
              <w:rPr>
                <w:rFonts w:eastAsia="Times New Roman" w:cstheme="minorHAnsi"/>
                <w:b/>
                <w:bCs/>
                <w:lang w:eastAsia="pl-PL"/>
              </w:rPr>
              <w:t>Kurs obsługi kombajnów zbożowych  - 18h</w:t>
            </w:r>
          </w:p>
          <w:p w14:paraId="52C2065C" w14:textId="16E50E11" w:rsidR="00822643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A58BD">
              <w:rPr>
                <w:rFonts w:eastAsia="Times New Roman" w:cstheme="minorHAnsi"/>
                <w:b/>
                <w:bCs/>
                <w:lang w:eastAsia="pl-PL"/>
              </w:rPr>
              <w:t>30U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BB1FC" w14:textId="491A3A55" w:rsidR="00822643" w:rsidRPr="006B7FB6" w:rsidRDefault="00822643" w:rsidP="00822643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F4604D" w14:textId="1038F392" w:rsidR="00BA58BD" w:rsidRPr="00BA58BD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A58BD">
              <w:rPr>
                <w:rFonts w:eastAsia="Times New Roman" w:cstheme="minorHAnsi"/>
                <w:bCs/>
                <w:lang w:eastAsia="pl-PL"/>
              </w:rPr>
              <w:t>3</w:t>
            </w:r>
            <w:r w:rsidR="0028428E">
              <w:rPr>
                <w:rFonts w:eastAsia="Times New Roman" w:cstheme="minorHAnsi"/>
                <w:bCs/>
                <w:lang w:eastAsia="pl-PL"/>
              </w:rPr>
              <w:t xml:space="preserve"> lata doświadczenia…….</w:t>
            </w:r>
          </w:p>
          <w:p w14:paraId="091F3880" w14:textId="4E28F529" w:rsidR="00BA58BD" w:rsidRPr="00BA58BD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A58BD">
              <w:rPr>
                <w:rFonts w:eastAsia="Times New Roman" w:cstheme="minorHAnsi"/>
                <w:bCs/>
                <w:lang w:eastAsia="pl-PL"/>
              </w:rPr>
              <w:t>5</w:t>
            </w:r>
            <w:r w:rsidR="0028428E">
              <w:rPr>
                <w:rFonts w:eastAsia="Times New Roman" w:cstheme="minorHAnsi"/>
                <w:bCs/>
                <w:lang w:eastAsia="pl-PL"/>
              </w:rPr>
              <w:t xml:space="preserve"> lata doświadczenia…….</w:t>
            </w:r>
          </w:p>
          <w:p w14:paraId="0DC747C4" w14:textId="32FCD1CA" w:rsidR="00BA58BD" w:rsidRPr="00BA58BD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A58BD">
              <w:rPr>
                <w:rFonts w:eastAsia="Times New Roman" w:cstheme="minorHAnsi"/>
                <w:bCs/>
                <w:lang w:eastAsia="pl-PL"/>
              </w:rPr>
              <w:t>7</w:t>
            </w:r>
            <w:r w:rsidR="0028428E">
              <w:rPr>
                <w:rFonts w:eastAsia="Times New Roman" w:cstheme="minorHAnsi"/>
                <w:bCs/>
                <w:lang w:eastAsia="pl-PL"/>
              </w:rPr>
              <w:t xml:space="preserve"> lat doświadczenia……..</w:t>
            </w:r>
          </w:p>
          <w:p w14:paraId="2EE3CAEB" w14:textId="22752BD7" w:rsidR="00822643" w:rsidRPr="00DF043B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A58BD">
              <w:rPr>
                <w:rFonts w:eastAsia="Times New Roman" w:cstheme="minorHAnsi"/>
                <w:bCs/>
                <w:lang w:eastAsia="pl-PL"/>
              </w:rPr>
              <w:t>9</w:t>
            </w:r>
            <w:r w:rsidR="0028428E">
              <w:rPr>
                <w:rFonts w:eastAsia="Times New Roman" w:cstheme="minorHAnsi"/>
                <w:bCs/>
                <w:lang w:eastAsia="pl-PL"/>
              </w:rPr>
              <w:t xml:space="preserve"> lat doświadczenia……..</w:t>
            </w:r>
          </w:p>
        </w:tc>
      </w:tr>
      <w:tr w:rsidR="00BA58BD" w:rsidRPr="00DF043B" w14:paraId="44C796D6" w14:textId="73EC5BC1" w:rsidTr="0028428E">
        <w:trPr>
          <w:trHeight w:val="80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40D12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15434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5A213B">
              <w:rPr>
                <w:b/>
                <w:sz w:val="24"/>
                <w:szCs w:val="24"/>
              </w:rPr>
              <w:t>Kurs obsługi kombajnów zbożowych  - 18h</w:t>
            </w:r>
          </w:p>
          <w:p w14:paraId="1A165591" w14:textId="0A88389E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F01DE" w14:textId="0E3C9C22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FB9F53F" w14:textId="27CD7EF8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28428E">
              <w:rPr>
                <w:sz w:val="24"/>
                <w:szCs w:val="24"/>
              </w:rPr>
              <w:t xml:space="preserve"> lata doświadczenia………</w:t>
            </w:r>
          </w:p>
          <w:p w14:paraId="5C02359F" w14:textId="6491F43F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28428E">
              <w:rPr>
                <w:sz w:val="24"/>
                <w:szCs w:val="24"/>
              </w:rPr>
              <w:t xml:space="preserve"> lata doświadczenia………</w:t>
            </w:r>
          </w:p>
          <w:p w14:paraId="5BCFF664" w14:textId="281BF62C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28428E">
              <w:rPr>
                <w:sz w:val="24"/>
                <w:szCs w:val="24"/>
              </w:rPr>
              <w:t xml:space="preserve"> lat doświadczenia……….</w:t>
            </w:r>
          </w:p>
          <w:p w14:paraId="4D88F8C4" w14:textId="195C278C" w:rsidR="00BA58BD" w:rsidRPr="00DF043B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 w:rsidR="00EE70A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</w:t>
            </w:r>
            <w:r w:rsidR="0028428E">
              <w:rPr>
                <w:sz w:val="24"/>
                <w:szCs w:val="24"/>
              </w:rPr>
              <w:t xml:space="preserve"> lat doświadczenia……….</w:t>
            </w:r>
          </w:p>
        </w:tc>
      </w:tr>
      <w:tr w:rsidR="00BA58BD" w:rsidRPr="00DF043B" w14:paraId="56426EBE" w14:textId="1ABC6892" w:rsidTr="0028428E">
        <w:trPr>
          <w:trHeight w:val="402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26CE1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0C431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5A213B">
              <w:rPr>
                <w:b/>
                <w:sz w:val="24"/>
                <w:szCs w:val="24"/>
              </w:rPr>
              <w:t>Kurs spawania metodą 135/141/111/311 – 120h</w:t>
            </w:r>
          </w:p>
          <w:p w14:paraId="6A47C51C" w14:textId="7DA34784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A9FD5" w14:textId="463E823E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2BF9A6B" w14:textId="3C02C2C6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428E">
              <w:rPr>
                <w:sz w:val="24"/>
                <w:szCs w:val="24"/>
              </w:rPr>
              <w:t xml:space="preserve"> lata doświadczenia……..</w:t>
            </w:r>
          </w:p>
          <w:p w14:paraId="4B93C9B2" w14:textId="1DA46159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8428E">
              <w:rPr>
                <w:sz w:val="24"/>
                <w:szCs w:val="24"/>
              </w:rPr>
              <w:t xml:space="preserve"> lata doświadczenia……..</w:t>
            </w:r>
          </w:p>
          <w:p w14:paraId="7FAD8ECC" w14:textId="6C87AF34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E3E5B">
              <w:rPr>
                <w:sz w:val="24"/>
                <w:szCs w:val="24"/>
              </w:rPr>
              <w:t xml:space="preserve"> lat doświ</w:t>
            </w:r>
            <w:r w:rsidR="0028428E">
              <w:rPr>
                <w:sz w:val="24"/>
                <w:szCs w:val="24"/>
              </w:rPr>
              <w:t>adczenia……….</w:t>
            </w:r>
          </w:p>
          <w:p w14:paraId="49047C0F" w14:textId="01C8447D" w:rsidR="00BA58BD" w:rsidRPr="00DF043B" w:rsidRDefault="00EE70A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A58BD">
              <w:rPr>
                <w:sz w:val="24"/>
                <w:szCs w:val="24"/>
              </w:rPr>
              <w:t>9</w:t>
            </w:r>
            <w:r w:rsidR="0028428E">
              <w:rPr>
                <w:sz w:val="24"/>
                <w:szCs w:val="24"/>
              </w:rPr>
              <w:t xml:space="preserve"> lat doświadczenia……….</w:t>
            </w:r>
          </w:p>
        </w:tc>
      </w:tr>
      <w:tr w:rsidR="00BA58BD" w:rsidRPr="00DF043B" w14:paraId="18E87C62" w14:textId="4C182F2E" w:rsidTr="0028428E">
        <w:trPr>
          <w:trHeight w:val="40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F49FC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B8A3C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5A213B">
              <w:rPr>
                <w:b/>
                <w:sz w:val="24"/>
                <w:szCs w:val="24"/>
              </w:rPr>
              <w:t>Kurs operatora na wózki jezdniowe podnośnikowe – 35h</w:t>
            </w:r>
          </w:p>
          <w:p w14:paraId="72E63604" w14:textId="7BF3269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9CF825" w14:textId="67175FB6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6E8580" w14:textId="05677528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428E">
              <w:rPr>
                <w:sz w:val="24"/>
                <w:szCs w:val="24"/>
              </w:rPr>
              <w:t xml:space="preserve"> lata doświadczenia…….</w:t>
            </w:r>
          </w:p>
          <w:p w14:paraId="020445C9" w14:textId="70FA5521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doświadczenia…….</w:t>
            </w:r>
          </w:p>
          <w:p w14:paraId="78F5F207" w14:textId="1F888D05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</w:t>
            </w:r>
          </w:p>
          <w:p w14:paraId="56D6C87C" w14:textId="58B33FB3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A58BD">
              <w:rPr>
                <w:sz w:val="24"/>
                <w:szCs w:val="24"/>
              </w:rPr>
              <w:t>9</w:t>
            </w:r>
            <w:r w:rsidR="00BA58BD" w:rsidRPr="007E3E5B">
              <w:rPr>
                <w:sz w:val="24"/>
                <w:szCs w:val="24"/>
              </w:rPr>
              <w:t xml:space="preserve"> lat doświa</w:t>
            </w:r>
            <w:r>
              <w:rPr>
                <w:sz w:val="24"/>
                <w:szCs w:val="24"/>
              </w:rPr>
              <w:t>dczenia………</w:t>
            </w:r>
          </w:p>
        </w:tc>
      </w:tr>
      <w:tr w:rsidR="00BA58BD" w:rsidRPr="00DF043B" w14:paraId="3935FB20" w14:textId="08D60F8C" w:rsidTr="0028428E">
        <w:trPr>
          <w:trHeight w:val="684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88662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C665E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5A213B">
              <w:rPr>
                <w:b/>
                <w:sz w:val="24"/>
                <w:szCs w:val="24"/>
              </w:rPr>
              <w:t>Kurs operatora  wózka widłowego  – 35h</w:t>
            </w:r>
          </w:p>
          <w:p w14:paraId="3E481BB8" w14:textId="6E8FF332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3A24C" w14:textId="06BFA522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F64475" w14:textId="7EB378D8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doświadczenia……..</w:t>
            </w:r>
          </w:p>
          <w:p w14:paraId="45AD0496" w14:textId="38ED54DF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doświadczenia……..</w:t>
            </w:r>
          </w:p>
          <w:p w14:paraId="1995BE4B" w14:textId="1A457DF6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doświadczenia……….</w:t>
            </w:r>
          </w:p>
          <w:p w14:paraId="171F20D0" w14:textId="73657B96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A58B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lat doświadczenia……….</w:t>
            </w:r>
            <w:r w:rsidR="00BA58BD" w:rsidRPr="007E3E5B">
              <w:rPr>
                <w:sz w:val="24"/>
                <w:szCs w:val="24"/>
              </w:rPr>
              <w:t xml:space="preserve"> </w:t>
            </w:r>
          </w:p>
        </w:tc>
      </w:tr>
      <w:tr w:rsidR="00BA58BD" w:rsidRPr="00DF043B" w14:paraId="0BF741E9" w14:textId="203A92D2" w:rsidTr="0028428E">
        <w:trPr>
          <w:trHeight w:val="53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FD955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1B735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5A213B">
              <w:rPr>
                <w:b/>
                <w:sz w:val="24"/>
                <w:szCs w:val="24"/>
              </w:rPr>
              <w:t>Obsługa i naprawa silników spalinowych – 16h</w:t>
            </w:r>
          </w:p>
          <w:p w14:paraId="1A718280" w14:textId="5C8E3169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40817" w14:textId="012EBEEE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E52B43" w14:textId="5F2EB53B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doświadczenia…….</w:t>
            </w:r>
          </w:p>
          <w:p w14:paraId="3AB99217" w14:textId="476627BF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doświadczenia…….</w:t>
            </w:r>
          </w:p>
          <w:p w14:paraId="7C2653A5" w14:textId="7BA61657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</w:t>
            </w:r>
          </w:p>
          <w:p w14:paraId="021F522B" w14:textId="1D710E26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A58B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lat doświadczenia……..</w:t>
            </w:r>
            <w:r w:rsidR="00BA58BD" w:rsidRPr="007E3E5B">
              <w:rPr>
                <w:sz w:val="24"/>
                <w:szCs w:val="24"/>
              </w:rPr>
              <w:t xml:space="preserve"> </w:t>
            </w:r>
          </w:p>
        </w:tc>
      </w:tr>
      <w:tr w:rsidR="00BA58BD" w:rsidRPr="00DF043B" w14:paraId="531A3A87" w14:textId="069FE0DD" w:rsidTr="0028428E">
        <w:trPr>
          <w:trHeight w:val="64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83C2C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A7C15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A213B">
              <w:rPr>
                <w:b/>
                <w:bCs/>
                <w:sz w:val="24"/>
                <w:szCs w:val="24"/>
              </w:rPr>
              <w:t>Kurs koparko - ładowarki -134h</w:t>
            </w:r>
          </w:p>
          <w:p w14:paraId="7C19241F" w14:textId="6B4723E4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2N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86729" w14:textId="795F5F10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8513D9" w14:textId="1A9FCE3D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doświadczenia…….</w:t>
            </w:r>
          </w:p>
          <w:p w14:paraId="295753AF" w14:textId="1FCE4F2E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doświadczenia…….</w:t>
            </w:r>
          </w:p>
          <w:p w14:paraId="163230FA" w14:textId="4104156A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</w:t>
            </w:r>
          </w:p>
          <w:p w14:paraId="3E823C54" w14:textId="55332613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A58B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lat doświadczenia……..</w:t>
            </w:r>
            <w:r w:rsidR="00BA58BD" w:rsidRPr="007E3E5B">
              <w:rPr>
                <w:sz w:val="24"/>
                <w:szCs w:val="24"/>
              </w:rPr>
              <w:t xml:space="preserve"> </w:t>
            </w:r>
          </w:p>
        </w:tc>
      </w:tr>
      <w:tr w:rsidR="00BA58BD" w:rsidRPr="00DF043B" w14:paraId="01719A0A" w14:textId="25513C46" w:rsidTr="0028428E">
        <w:trPr>
          <w:trHeight w:val="55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43472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8E21C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A213B">
              <w:rPr>
                <w:b/>
                <w:bCs/>
                <w:sz w:val="24"/>
                <w:szCs w:val="24"/>
              </w:rPr>
              <w:t>Gimp od podstaw</w:t>
            </w:r>
          </w:p>
          <w:p w14:paraId="439CC65E" w14:textId="5846FE73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E1A3F" w14:textId="5ACEE844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D28DE1" w14:textId="4839C5CC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doświadczenia……….</w:t>
            </w:r>
          </w:p>
          <w:p w14:paraId="0099B620" w14:textId="18FE7B47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doświadczenia……….</w:t>
            </w:r>
          </w:p>
          <w:p w14:paraId="23ECA4BF" w14:textId="0A996EB7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doświadczenia…………</w:t>
            </w:r>
          </w:p>
          <w:p w14:paraId="388204D9" w14:textId="227A895B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A58B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lat doświadczenia………..</w:t>
            </w:r>
            <w:r w:rsidR="00BA58BD" w:rsidRPr="007E3E5B">
              <w:rPr>
                <w:sz w:val="24"/>
                <w:szCs w:val="24"/>
              </w:rPr>
              <w:t xml:space="preserve"> </w:t>
            </w:r>
          </w:p>
        </w:tc>
      </w:tr>
      <w:tr w:rsidR="00BA58BD" w:rsidRPr="00DF043B" w14:paraId="773BEE09" w14:textId="6F00D43E" w:rsidTr="0028428E">
        <w:trPr>
          <w:trHeight w:val="50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F191E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lastRenderedPageBreak/>
              <w:t>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C570C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A213B">
              <w:rPr>
                <w:b/>
                <w:bCs/>
                <w:sz w:val="24"/>
                <w:szCs w:val="24"/>
              </w:rPr>
              <w:t>Autocad kurs podstawowy-21h</w:t>
            </w:r>
          </w:p>
          <w:p w14:paraId="6FE38989" w14:textId="26C435F6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1 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8EB829" w14:textId="4EB15D08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30C54A3" w14:textId="658F6919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doświadczenia………...</w:t>
            </w:r>
          </w:p>
          <w:p w14:paraId="6B17CDF9" w14:textId="0C12BC5E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doświadczenia………..</w:t>
            </w:r>
          </w:p>
          <w:p w14:paraId="0B45C4B8" w14:textId="0C91EC84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doświadczenia………….</w:t>
            </w:r>
          </w:p>
          <w:p w14:paraId="0DDB3F72" w14:textId="7EEF0D49" w:rsidR="00BA58BD" w:rsidRPr="00DF043B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9</w:t>
            </w:r>
            <w:r w:rsidRPr="007E3E5B">
              <w:rPr>
                <w:sz w:val="24"/>
                <w:szCs w:val="24"/>
              </w:rPr>
              <w:t xml:space="preserve"> lat do</w:t>
            </w:r>
            <w:r w:rsidR="0005227A">
              <w:rPr>
                <w:sz w:val="24"/>
                <w:szCs w:val="24"/>
              </w:rPr>
              <w:t>świadczenia…………</w:t>
            </w:r>
          </w:p>
        </w:tc>
      </w:tr>
      <w:tr w:rsidR="00BA58BD" w:rsidRPr="00DF043B" w14:paraId="0B8E24D3" w14:textId="2F1DA1B3" w:rsidTr="0028428E">
        <w:trPr>
          <w:trHeight w:val="64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7B3BF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6E699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A213B">
              <w:rPr>
                <w:b/>
                <w:bCs/>
                <w:sz w:val="24"/>
                <w:szCs w:val="24"/>
              </w:rPr>
              <w:t>Autocad kurs zaawansowany</w:t>
            </w:r>
          </w:p>
          <w:p w14:paraId="7B27968D" w14:textId="30D95952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A60802" w14:textId="054ADE11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9743AA8" w14:textId="59D839AD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doświadczenia………</w:t>
            </w:r>
          </w:p>
          <w:p w14:paraId="4AFAF069" w14:textId="12E291F7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doświadczenia……..</w:t>
            </w:r>
          </w:p>
          <w:p w14:paraId="17E5BA86" w14:textId="13B0DDEC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doświadczenia……….</w:t>
            </w:r>
          </w:p>
          <w:p w14:paraId="1ED12D17" w14:textId="3704E4E8" w:rsidR="00BA58BD" w:rsidRPr="00DF043B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</w:t>
            </w:r>
            <w:r w:rsidR="0005227A">
              <w:rPr>
                <w:sz w:val="24"/>
                <w:szCs w:val="24"/>
              </w:rPr>
              <w:t xml:space="preserve"> lat doświadczenia……….</w:t>
            </w:r>
          </w:p>
        </w:tc>
      </w:tr>
      <w:tr w:rsidR="00BA58BD" w:rsidRPr="00DF043B" w14:paraId="3D120CAA" w14:textId="59BB95C2" w:rsidTr="0028428E">
        <w:trPr>
          <w:trHeight w:val="1072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275BF0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45B2F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A213B">
              <w:rPr>
                <w:b/>
                <w:bCs/>
                <w:sz w:val="24"/>
                <w:szCs w:val="24"/>
              </w:rPr>
              <w:t>Autocad Mechanical kurs podstawowy</w:t>
            </w:r>
          </w:p>
          <w:p w14:paraId="6BFEE33F" w14:textId="626ADCFC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1 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69C2C" w14:textId="2435E3B5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756C275" w14:textId="662BC078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doświadczenia……..</w:t>
            </w:r>
          </w:p>
          <w:p w14:paraId="566F0A7F" w14:textId="4925AD50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E3E5B">
              <w:rPr>
                <w:sz w:val="24"/>
                <w:szCs w:val="24"/>
              </w:rPr>
              <w:t xml:space="preserve"> lata doświa</w:t>
            </w:r>
            <w:r w:rsidR="0005227A">
              <w:rPr>
                <w:sz w:val="24"/>
                <w:szCs w:val="24"/>
              </w:rPr>
              <w:t>dczenia……..</w:t>
            </w:r>
          </w:p>
          <w:p w14:paraId="7CF29E0C" w14:textId="75F8FA84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doświadczenia……….</w:t>
            </w:r>
          </w:p>
          <w:p w14:paraId="0C6D1B7B" w14:textId="1EE6FD3E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A58B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lat doświadczenia…….…</w:t>
            </w:r>
          </w:p>
        </w:tc>
      </w:tr>
      <w:tr w:rsidR="00BA58BD" w:rsidRPr="00DF043B" w14:paraId="031B0D54" w14:textId="50C3F5A8" w:rsidTr="0028428E">
        <w:trPr>
          <w:trHeight w:val="88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CB6F0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C9141" w14:textId="77777777" w:rsidR="00BA58BD" w:rsidRPr="005A213B" w:rsidRDefault="00BA58BD" w:rsidP="00BA58BD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5A213B">
              <w:rPr>
                <w:b/>
                <w:bCs/>
                <w:sz w:val="24"/>
                <w:szCs w:val="24"/>
              </w:rPr>
              <w:t>Autocad Mechanical kurs zaawansowany</w:t>
            </w:r>
          </w:p>
          <w:p w14:paraId="63830594" w14:textId="4F4D3F0F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5A213B">
              <w:rPr>
                <w:b/>
                <w:bCs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27E7A" w14:textId="426D4CB4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CEBB044" w14:textId="2B7CB833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doświadczenia……..</w:t>
            </w:r>
          </w:p>
          <w:p w14:paraId="38D5E5CA" w14:textId="412A0C06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doświadczenia……..</w:t>
            </w:r>
          </w:p>
          <w:p w14:paraId="08B3FBCF" w14:textId="36345E98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A58B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lat doświadczenia……..</w:t>
            </w:r>
          </w:p>
        </w:tc>
      </w:tr>
      <w:tr w:rsidR="00BA58BD" w:rsidRPr="00DF043B" w14:paraId="6F8B2FE8" w14:textId="7BCFFC80" w:rsidTr="0028428E">
        <w:trPr>
          <w:trHeight w:val="83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AFE6C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4FA345" w14:textId="77777777" w:rsidR="00BA58BD" w:rsidRPr="00BA58BD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A58BD">
              <w:rPr>
                <w:rFonts w:eastAsia="Times New Roman" w:cstheme="minorHAnsi"/>
                <w:b/>
                <w:bCs/>
                <w:lang w:eastAsia="pl-PL"/>
              </w:rPr>
              <w:t>Kurs z zakresu pracy z uczniem o SPE- 8h</w:t>
            </w:r>
          </w:p>
          <w:p w14:paraId="4F5F43D6" w14:textId="40374AD5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A58BD">
              <w:rPr>
                <w:rFonts w:eastAsia="Times New Roman" w:cstheme="minorHAnsi"/>
                <w:b/>
                <w:bCs/>
                <w:lang w:eastAsia="pl-PL"/>
              </w:rPr>
              <w:t>10Nx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A7F1D" w14:textId="762466D6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5BCA3C" w14:textId="4AB6370C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doświadczenia……….</w:t>
            </w:r>
          </w:p>
          <w:p w14:paraId="346A2F72" w14:textId="519C399A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05227A">
              <w:rPr>
                <w:sz w:val="24"/>
                <w:szCs w:val="24"/>
              </w:rPr>
              <w:t xml:space="preserve"> lata doświadczenia……….</w:t>
            </w:r>
          </w:p>
          <w:p w14:paraId="68AB0579" w14:textId="10B47BA1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05227A">
              <w:rPr>
                <w:sz w:val="24"/>
                <w:szCs w:val="24"/>
              </w:rPr>
              <w:t xml:space="preserve"> lat doświadczenia………</w:t>
            </w:r>
          </w:p>
          <w:p w14:paraId="7516C590" w14:textId="0241FF11" w:rsidR="00BA58BD" w:rsidRPr="00DF043B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 w:rsidR="0005227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</w:t>
            </w:r>
            <w:r w:rsidR="0005227A">
              <w:rPr>
                <w:sz w:val="24"/>
                <w:szCs w:val="24"/>
              </w:rPr>
              <w:t xml:space="preserve"> lat doświadczenia………</w:t>
            </w:r>
          </w:p>
        </w:tc>
      </w:tr>
      <w:tr w:rsidR="00BA58BD" w:rsidRPr="00DF043B" w14:paraId="0C7E3707" w14:textId="05A62A50" w:rsidTr="0028428E">
        <w:trPr>
          <w:trHeight w:val="1673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9D636" w14:textId="77777777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D721F" w14:textId="77777777" w:rsidR="00BA58BD" w:rsidRPr="00BA58BD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BA58BD">
              <w:rPr>
                <w:rFonts w:eastAsia="Times New Roman" w:cstheme="minorHAnsi"/>
                <w:b/>
                <w:bCs/>
                <w:lang w:eastAsia="pl-PL"/>
              </w:rPr>
              <w:t>Szkolenie z zakresu zapobiegania dyskryminacji i przemocy motywowanych uprzedzeniami – 8h</w:t>
            </w:r>
          </w:p>
          <w:p w14:paraId="795BA410" w14:textId="0FCFF505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right="28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BA58BD">
              <w:rPr>
                <w:rFonts w:eastAsia="Times New Roman" w:cstheme="minorHAnsi"/>
                <w:b/>
                <w:bCs/>
                <w:lang w:eastAsia="pl-PL"/>
              </w:rPr>
              <w:t>10N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393EA" w14:textId="6D8A0A96" w:rsidR="00BA58BD" w:rsidRPr="006B7FB6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161835" w14:textId="5F7FE50A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227A">
              <w:rPr>
                <w:sz w:val="24"/>
                <w:szCs w:val="24"/>
              </w:rPr>
              <w:t xml:space="preserve"> lata doświadczenia…….</w:t>
            </w:r>
          </w:p>
          <w:p w14:paraId="70AB8796" w14:textId="6C6F6C16" w:rsidR="00BA58BD" w:rsidRPr="007E3E5B" w:rsidRDefault="00BA58BD" w:rsidP="00BA58BD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E3E5B">
              <w:rPr>
                <w:sz w:val="24"/>
                <w:szCs w:val="24"/>
              </w:rPr>
              <w:t xml:space="preserve"> lata doświ</w:t>
            </w:r>
            <w:r w:rsidR="0005227A">
              <w:rPr>
                <w:sz w:val="24"/>
                <w:szCs w:val="24"/>
              </w:rPr>
              <w:t>adczenia…….</w:t>
            </w:r>
          </w:p>
          <w:p w14:paraId="52B2026C" w14:textId="34961BF9" w:rsidR="00BA58BD" w:rsidRPr="00DF043B" w:rsidRDefault="0005227A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A58B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lat doświadczenia…….</w:t>
            </w:r>
          </w:p>
        </w:tc>
      </w:tr>
      <w:tr w:rsidR="00BA58BD" w:rsidRPr="00DF043B" w14:paraId="7EDEF064" w14:textId="1213CE64" w:rsidTr="00586DA9">
        <w:trPr>
          <w:trHeight w:val="544"/>
        </w:trPr>
        <w:tc>
          <w:tcPr>
            <w:tcW w:w="892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57750" w14:textId="5BE0FA4A" w:rsidR="0005227A" w:rsidRPr="0005227A" w:rsidRDefault="00BA58BD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bCs/>
                <w:lang w:eastAsia="pl-PL"/>
              </w:rPr>
            </w:pPr>
            <w:r w:rsidRPr="006B7FB6">
              <w:rPr>
                <w:rFonts w:eastAsia="Times New Roman" w:cstheme="minorHAnsi"/>
                <w:b/>
                <w:lang w:eastAsia="pl-PL"/>
              </w:rPr>
              <w:t>Cz</w:t>
            </w:r>
            <w:r w:rsidR="007C3650">
              <w:rPr>
                <w:rFonts w:eastAsia="Times New Roman" w:cstheme="minorHAnsi"/>
                <w:b/>
                <w:lang w:eastAsia="pl-PL"/>
              </w:rPr>
              <w:t>ę</w:t>
            </w:r>
            <w:r w:rsidR="0005227A">
              <w:rPr>
                <w:rFonts w:eastAsia="Times New Roman" w:cstheme="minorHAnsi"/>
                <w:b/>
                <w:lang w:eastAsia="pl-PL"/>
              </w:rPr>
              <w:t xml:space="preserve">ść IV </w:t>
            </w:r>
            <w:r w:rsidR="0005227A" w:rsidRPr="0005227A">
              <w:rPr>
                <w:rFonts w:eastAsia="Times New Roman" w:cstheme="minorHAnsi"/>
                <w:b/>
                <w:bCs/>
                <w:lang w:eastAsia="pl-PL"/>
              </w:rPr>
              <w:t>Szkolenia i kursy dla uczniów  i nauczycieli – Technikum  weterynarii</w:t>
            </w:r>
          </w:p>
          <w:p w14:paraId="49F1237C" w14:textId="5D585EB4" w:rsidR="00BA58BD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</w:p>
          <w:p w14:paraId="1CE18E0C" w14:textId="1166868E" w:rsidR="00BA58BD" w:rsidRPr="00DF043B" w:rsidRDefault="00BA58BD" w:rsidP="00BA58BD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*</w:t>
            </w:r>
            <w:r w:rsidRPr="00473371">
              <w:rPr>
                <w:rFonts w:eastAsia="Times New Roman" w:cstheme="minorHAnsi"/>
                <w:b/>
                <w:lang w:eastAsia="pl-PL"/>
              </w:rPr>
              <w:t>wstawić znak X przy właściwym</w:t>
            </w:r>
          </w:p>
        </w:tc>
      </w:tr>
      <w:tr w:rsidR="0005227A" w:rsidRPr="00DF043B" w14:paraId="1554A904" w14:textId="14133349" w:rsidTr="006D01FE">
        <w:trPr>
          <w:trHeight w:val="36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9343F" w14:textId="7777777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8DA79" w14:textId="77777777" w:rsidR="0005227A" w:rsidRPr="00F97125" w:rsidRDefault="0005227A" w:rsidP="0005227A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F97125">
              <w:rPr>
                <w:b/>
                <w:sz w:val="24"/>
                <w:szCs w:val="24"/>
              </w:rPr>
              <w:t>Kurs z systemu obsługi lecznicy dla zwierząt – 7h</w:t>
            </w:r>
          </w:p>
          <w:p w14:paraId="611641E8" w14:textId="2D322362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F97125">
              <w:rPr>
                <w:b/>
                <w:sz w:val="24"/>
                <w:szCs w:val="24"/>
              </w:rPr>
              <w:t>20U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BBA925" w14:textId="63C51D9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068B6B9" w14:textId="73F3691F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DE8">
              <w:rPr>
                <w:sz w:val="24"/>
                <w:szCs w:val="24"/>
              </w:rPr>
              <w:t xml:space="preserve"> lata doświadczenia…….</w:t>
            </w:r>
          </w:p>
          <w:p w14:paraId="1C368BF6" w14:textId="38F592C2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87DE8">
              <w:rPr>
                <w:sz w:val="24"/>
                <w:szCs w:val="24"/>
              </w:rPr>
              <w:t xml:space="preserve"> lata doświadczenia……</w:t>
            </w:r>
          </w:p>
          <w:p w14:paraId="3FA33197" w14:textId="195CD2CD" w:rsidR="0005227A" w:rsidRPr="00DF043B" w:rsidRDefault="00EE70AD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5227A">
              <w:rPr>
                <w:sz w:val="24"/>
                <w:szCs w:val="24"/>
              </w:rPr>
              <w:t>7</w:t>
            </w:r>
            <w:r w:rsidR="00E87DE8">
              <w:rPr>
                <w:sz w:val="24"/>
                <w:szCs w:val="24"/>
              </w:rPr>
              <w:t xml:space="preserve"> lat doświadczenia………</w:t>
            </w:r>
          </w:p>
        </w:tc>
      </w:tr>
      <w:tr w:rsidR="0005227A" w:rsidRPr="00DF043B" w14:paraId="282C54E7" w14:textId="72B23EED" w:rsidTr="006D01FE">
        <w:trPr>
          <w:trHeight w:val="418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4B73F" w14:textId="7777777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42EC1" w14:textId="77777777" w:rsidR="0005227A" w:rsidRPr="00F97125" w:rsidRDefault="0005227A" w:rsidP="0005227A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F97125">
              <w:rPr>
                <w:b/>
                <w:sz w:val="24"/>
                <w:szCs w:val="24"/>
              </w:rPr>
              <w:t>Podstawy diagnostyki  laboratoryjnej– 12h</w:t>
            </w:r>
          </w:p>
          <w:p w14:paraId="4056DFF3" w14:textId="25029F3F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F97125">
              <w:rPr>
                <w:b/>
                <w:sz w:val="24"/>
                <w:szCs w:val="24"/>
              </w:rPr>
              <w:t>14U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27919" w14:textId="1C0D28DD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BB23B6" w14:textId="5074530B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7E3E5B">
              <w:rPr>
                <w:sz w:val="24"/>
                <w:szCs w:val="24"/>
              </w:rPr>
              <w:t xml:space="preserve"> lata </w:t>
            </w:r>
            <w:r w:rsidR="00E87DE8">
              <w:rPr>
                <w:sz w:val="24"/>
                <w:szCs w:val="24"/>
              </w:rPr>
              <w:t>doświadczenia……..</w:t>
            </w:r>
          </w:p>
          <w:p w14:paraId="7855F8F8" w14:textId="6FBD49A8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E87DE8">
              <w:rPr>
                <w:sz w:val="24"/>
                <w:szCs w:val="24"/>
              </w:rPr>
              <w:t xml:space="preserve"> lata doświadczenia……..</w:t>
            </w:r>
          </w:p>
          <w:p w14:paraId="3B24F878" w14:textId="0CF1A3DD" w:rsidR="0005227A" w:rsidRPr="00DF043B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 w:rsidR="00EE70A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7</w:t>
            </w:r>
            <w:r w:rsidR="00825369">
              <w:rPr>
                <w:sz w:val="24"/>
                <w:szCs w:val="24"/>
              </w:rPr>
              <w:t xml:space="preserve"> lat doświadczenia………</w:t>
            </w:r>
          </w:p>
        </w:tc>
      </w:tr>
      <w:tr w:rsidR="0005227A" w:rsidRPr="00DF043B" w14:paraId="05D888D1" w14:textId="145CDC81" w:rsidTr="006D01FE">
        <w:trPr>
          <w:trHeight w:val="535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1EAD3" w14:textId="7777777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3F48C" w14:textId="77777777" w:rsidR="0005227A" w:rsidRPr="00F97125" w:rsidRDefault="0005227A" w:rsidP="0005227A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F97125">
              <w:rPr>
                <w:b/>
                <w:sz w:val="24"/>
                <w:szCs w:val="24"/>
              </w:rPr>
              <w:t>Kurs inseminacji trzody i bydła – 45h</w:t>
            </w:r>
          </w:p>
          <w:p w14:paraId="755A8760" w14:textId="5CE995B2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F97125">
              <w:rPr>
                <w:b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9B2AD" w14:textId="3FE55531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9ADE8B" w14:textId="7F3EA264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825369">
              <w:rPr>
                <w:sz w:val="24"/>
                <w:szCs w:val="24"/>
              </w:rPr>
              <w:t xml:space="preserve"> lata doświadczenia……..</w:t>
            </w:r>
          </w:p>
          <w:p w14:paraId="2F585C34" w14:textId="61ACA4EB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825369">
              <w:rPr>
                <w:sz w:val="24"/>
                <w:szCs w:val="24"/>
              </w:rPr>
              <w:t xml:space="preserve"> lata doświadczenia……..</w:t>
            </w:r>
          </w:p>
          <w:p w14:paraId="4983EA39" w14:textId="74BF68AE" w:rsidR="0005227A" w:rsidRPr="00DF043B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 w:rsidR="00EE70A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7</w:t>
            </w:r>
            <w:r w:rsidR="00825369">
              <w:rPr>
                <w:sz w:val="24"/>
                <w:szCs w:val="24"/>
              </w:rPr>
              <w:t xml:space="preserve"> lat doświadczenia………</w:t>
            </w:r>
          </w:p>
        </w:tc>
      </w:tr>
      <w:tr w:rsidR="0005227A" w:rsidRPr="00DF043B" w14:paraId="119B8EF4" w14:textId="64BD70BC" w:rsidTr="006D01FE">
        <w:trPr>
          <w:trHeight w:val="62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577F7" w14:textId="7777777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6B7FB6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0AACE" w14:textId="77777777" w:rsidR="0005227A" w:rsidRPr="00F97125" w:rsidRDefault="0005227A" w:rsidP="0005227A">
            <w:pPr>
              <w:spacing w:after="0" w:line="240" w:lineRule="auto"/>
              <w:ind w:left="100" w:right="100"/>
              <w:rPr>
                <w:b/>
                <w:sz w:val="24"/>
                <w:szCs w:val="24"/>
              </w:rPr>
            </w:pPr>
            <w:r w:rsidRPr="00F97125">
              <w:rPr>
                <w:b/>
                <w:sz w:val="24"/>
                <w:szCs w:val="24"/>
              </w:rPr>
              <w:t>Kurs strzyżenia psów – 40h</w:t>
            </w:r>
          </w:p>
          <w:p w14:paraId="6FD827DA" w14:textId="68454BD8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F97125">
              <w:rPr>
                <w:b/>
                <w:sz w:val="24"/>
                <w:szCs w:val="24"/>
              </w:rPr>
              <w:t>10U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36F8F" w14:textId="5C020766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7DB0EC" w14:textId="76766C20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825369">
              <w:rPr>
                <w:sz w:val="24"/>
                <w:szCs w:val="24"/>
              </w:rPr>
              <w:t xml:space="preserve"> lata doświadczenia…….</w:t>
            </w:r>
          </w:p>
          <w:p w14:paraId="29F8F6B9" w14:textId="26C6ACE1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 lata doświ</w:t>
            </w:r>
            <w:r w:rsidR="00825369">
              <w:rPr>
                <w:sz w:val="24"/>
                <w:szCs w:val="24"/>
              </w:rPr>
              <w:t>adczenia…….</w:t>
            </w:r>
          </w:p>
          <w:p w14:paraId="529AC8F1" w14:textId="562E8EE5" w:rsidR="0005227A" w:rsidRPr="00DF043B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 w:rsidR="00EE70A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7 </w:t>
            </w:r>
            <w:r w:rsidR="00825369">
              <w:rPr>
                <w:sz w:val="24"/>
                <w:szCs w:val="24"/>
              </w:rPr>
              <w:t>lat doświadczenia………</w:t>
            </w:r>
          </w:p>
        </w:tc>
      </w:tr>
      <w:tr w:rsidR="0005227A" w:rsidRPr="00DF043B" w14:paraId="026F7A1C" w14:textId="77777777" w:rsidTr="006D01FE">
        <w:trPr>
          <w:trHeight w:val="62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A295A" w14:textId="1F63C239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lastRenderedPageBreak/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B8159" w14:textId="77777777" w:rsidR="0005227A" w:rsidRPr="00F97125" w:rsidRDefault="0005227A" w:rsidP="0005227A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F97125">
              <w:rPr>
                <w:b/>
                <w:bCs/>
                <w:sz w:val="24"/>
                <w:szCs w:val="24"/>
              </w:rPr>
              <w:t>Podstawy diagnostyki  ultrasonograficznej małych zwierząt -13 h</w:t>
            </w:r>
          </w:p>
          <w:p w14:paraId="4EA110F9" w14:textId="2E1E120B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F97125">
              <w:rPr>
                <w:b/>
                <w:bCs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511E7" w14:textId="7777777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037594" w14:textId="1A841E5E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 w:rsidRPr="007E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825369">
              <w:rPr>
                <w:sz w:val="24"/>
                <w:szCs w:val="24"/>
              </w:rPr>
              <w:t xml:space="preserve"> lata doświadczenia…….</w:t>
            </w:r>
          </w:p>
          <w:p w14:paraId="6AC29544" w14:textId="3F2B1A88" w:rsidR="0005227A" w:rsidRPr="007E3E5B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825369">
              <w:rPr>
                <w:sz w:val="24"/>
                <w:szCs w:val="24"/>
              </w:rPr>
              <w:t>lata doświadczenia……..</w:t>
            </w:r>
          </w:p>
          <w:p w14:paraId="075C7E8C" w14:textId="760A6C2E" w:rsidR="0005227A" w:rsidRPr="00DF043B" w:rsidRDefault="00EE70AD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5227A">
              <w:rPr>
                <w:sz w:val="24"/>
                <w:szCs w:val="24"/>
              </w:rPr>
              <w:t>7</w:t>
            </w:r>
            <w:r w:rsidR="00825369">
              <w:rPr>
                <w:sz w:val="24"/>
                <w:szCs w:val="24"/>
              </w:rPr>
              <w:t xml:space="preserve"> lat doświadczenia………</w:t>
            </w:r>
          </w:p>
        </w:tc>
      </w:tr>
      <w:tr w:rsidR="0005227A" w:rsidRPr="00DF043B" w14:paraId="2B27E75B" w14:textId="77777777" w:rsidTr="006D01FE">
        <w:trPr>
          <w:trHeight w:val="62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87B8F" w14:textId="511ED674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6FA40" w14:textId="77777777" w:rsidR="0005227A" w:rsidRPr="00CF303F" w:rsidRDefault="0005227A" w:rsidP="0005227A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CF303F">
              <w:rPr>
                <w:b/>
                <w:bCs/>
                <w:sz w:val="24"/>
                <w:szCs w:val="24"/>
              </w:rPr>
              <w:t>Endokrynopatia kotów-12h</w:t>
            </w:r>
          </w:p>
          <w:p w14:paraId="27091210" w14:textId="6ADB4350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CF303F">
              <w:rPr>
                <w:b/>
                <w:bCs/>
                <w:sz w:val="24"/>
                <w:szCs w:val="24"/>
              </w:rPr>
              <w:t>1 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6C5FB" w14:textId="7777777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8D2519" w14:textId="0594F5E9" w:rsidR="0005227A" w:rsidRPr="00CF303F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369">
              <w:rPr>
                <w:sz w:val="24"/>
                <w:szCs w:val="24"/>
              </w:rPr>
              <w:t xml:space="preserve"> lata doświadczenia……..</w:t>
            </w:r>
          </w:p>
          <w:p w14:paraId="6FD4F0E4" w14:textId="75DE00EA" w:rsidR="0005227A" w:rsidRPr="00CF303F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25369">
              <w:rPr>
                <w:sz w:val="24"/>
                <w:szCs w:val="24"/>
              </w:rPr>
              <w:t xml:space="preserve"> lata doświadczenia……..</w:t>
            </w:r>
          </w:p>
          <w:p w14:paraId="78E603AC" w14:textId="58019034" w:rsidR="0005227A" w:rsidRPr="00DF043B" w:rsidRDefault="00EE70AD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5227A">
              <w:rPr>
                <w:sz w:val="24"/>
                <w:szCs w:val="24"/>
              </w:rPr>
              <w:t>7</w:t>
            </w:r>
            <w:r w:rsidR="00825369">
              <w:rPr>
                <w:sz w:val="24"/>
                <w:szCs w:val="24"/>
              </w:rPr>
              <w:t xml:space="preserve"> lat doświadczenia……..</w:t>
            </w:r>
          </w:p>
        </w:tc>
      </w:tr>
      <w:tr w:rsidR="0005227A" w:rsidRPr="00DF043B" w14:paraId="5514F0B9" w14:textId="77777777" w:rsidTr="006D01FE">
        <w:trPr>
          <w:trHeight w:val="629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927DF" w14:textId="27160080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23AA3" w14:textId="77777777" w:rsidR="0005227A" w:rsidRPr="00CF303F" w:rsidRDefault="0005227A" w:rsidP="0005227A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CF303F">
              <w:rPr>
                <w:b/>
                <w:bCs/>
                <w:sz w:val="24"/>
                <w:szCs w:val="24"/>
              </w:rPr>
              <w:t>Endokrynopatia psów 12h</w:t>
            </w:r>
          </w:p>
          <w:p w14:paraId="38BB825C" w14:textId="688072AD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CF303F">
              <w:rPr>
                <w:b/>
                <w:bCs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4D014" w14:textId="77777777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FA26BB1" w14:textId="19656815" w:rsidR="0005227A" w:rsidRPr="00CF303F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369">
              <w:rPr>
                <w:sz w:val="24"/>
                <w:szCs w:val="24"/>
              </w:rPr>
              <w:t xml:space="preserve"> lata doświadczenia……</w:t>
            </w:r>
          </w:p>
          <w:p w14:paraId="650A297C" w14:textId="20C1B159" w:rsidR="0005227A" w:rsidRPr="00CF303F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25369">
              <w:rPr>
                <w:sz w:val="24"/>
                <w:szCs w:val="24"/>
              </w:rPr>
              <w:t xml:space="preserve"> lata doświadczenia……</w:t>
            </w:r>
          </w:p>
          <w:p w14:paraId="5E2F3BC6" w14:textId="348184F9" w:rsidR="0005227A" w:rsidRPr="00DF043B" w:rsidRDefault="00EE70AD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5227A">
              <w:rPr>
                <w:sz w:val="24"/>
                <w:szCs w:val="24"/>
              </w:rPr>
              <w:t>7</w:t>
            </w:r>
            <w:r w:rsidR="00825369">
              <w:rPr>
                <w:sz w:val="24"/>
                <w:szCs w:val="24"/>
              </w:rPr>
              <w:t xml:space="preserve"> lat doświadczenia…….</w:t>
            </w:r>
          </w:p>
        </w:tc>
      </w:tr>
      <w:tr w:rsidR="0005227A" w:rsidRPr="00DF043B" w14:paraId="3DECAD91" w14:textId="171BADEE" w:rsidTr="006D01FE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DD7E" w14:textId="31B77725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C539B" w14:textId="77777777" w:rsidR="0005227A" w:rsidRPr="00CF303F" w:rsidRDefault="0005227A" w:rsidP="0005227A">
            <w:pPr>
              <w:spacing w:after="0" w:line="240" w:lineRule="auto"/>
              <w:ind w:left="100" w:right="100"/>
              <w:rPr>
                <w:b/>
                <w:bCs/>
                <w:sz w:val="24"/>
                <w:szCs w:val="24"/>
              </w:rPr>
            </w:pPr>
            <w:r w:rsidRPr="00CF303F">
              <w:rPr>
                <w:b/>
                <w:bCs/>
                <w:sz w:val="24"/>
                <w:szCs w:val="24"/>
              </w:rPr>
              <w:t>Cytologia skóry od A do Z</w:t>
            </w:r>
          </w:p>
          <w:p w14:paraId="6988DCC0" w14:textId="2DE02558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 w:rsidRPr="00CF303F">
              <w:rPr>
                <w:b/>
                <w:bCs/>
                <w:sz w:val="24"/>
                <w:szCs w:val="24"/>
              </w:rPr>
              <w:t>1N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454ECC" w14:textId="54E2C2A6" w:rsidR="0005227A" w:rsidRPr="006B7FB6" w:rsidRDefault="0005227A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DC29BE" w14:textId="39791E70" w:rsidR="0005227A" w:rsidRPr="00CF303F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5369">
              <w:rPr>
                <w:sz w:val="24"/>
                <w:szCs w:val="24"/>
              </w:rPr>
              <w:t xml:space="preserve"> lata doświadczenia…….</w:t>
            </w:r>
          </w:p>
          <w:p w14:paraId="523A0CB4" w14:textId="19194E00" w:rsidR="0005227A" w:rsidRPr="00CF303F" w:rsidRDefault="0005227A" w:rsidP="0005227A">
            <w:pPr>
              <w:spacing w:after="0" w:line="240" w:lineRule="auto"/>
              <w:ind w:left="100"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25369">
              <w:rPr>
                <w:sz w:val="24"/>
                <w:szCs w:val="24"/>
              </w:rPr>
              <w:t xml:space="preserve"> lata doświadczenia…….</w:t>
            </w:r>
          </w:p>
          <w:p w14:paraId="1BEC37EA" w14:textId="43C8EEBD" w:rsidR="0005227A" w:rsidRPr="00DF043B" w:rsidRDefault="00EE70AD" w:rsidP="0005227A">
            <w:pPr>
              <w:widowControl w:val="0"/>
              <w:suppressAutoHyphens/>
              <w:autoSpaceDE w:val="0"/>
              <w:spacing w:after="0" w:line="240" w:lineRule="auto"/>
              <w:ind w:left="284" w:right="28" w:hanging="284"/>
              <w:contextualSpacing/>
              <w:rPr>
                <w:rFonts w:eastAsia="Times New Roman" w:cstheme="minorHAnsi"/>
                <w:bCs/>
                <w:lang w:eastAsia="pl-PL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5227A">
              <w:rPr>
                <w:sz w:val="24"/>
                <w:szCs w:val="24"/>
              </w:rPr>
              <w:t>7</w:t>
            </w:r>
            <w:r w:rsidR="00825369">
              <w:rPr>
                <w:sz w:val="24"/>
                <w:szCs w:val="24"/>
              </w:rPr>
              <w:t xml:space="preserve"> lat doświadczenia………</w:t>
            </w:r>
          </w:p>
        </w:tc>
      </w:tr>
    </w:tbl>
    <w:p w14:paraId="716BC8DF" w14:textId="77777777" w:rsidR="00D905ED" w:rsidRPr="00D905ED" w:rsidRDefault="00D905ED" w:rsidP="00D905ED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* </w:t>
      </w:r>
      <w:r w:rsidRPr="00D905ED">
        <w:rPr>
          <w:rFonts w:eastAsia="Times New Roman" w:cstheme="minorHAnsi"/>
          <w:b/>
          <w:sz w:val="24"/>
          <w:szCs w:val="24"/>
          <w:lang w:eastAsia="pl-PL"/>
        </w:rPr>
        <w:t>Wykonawca wypełnia jedynie te wiersze, które dotyczą części, dla której składana jest oferta.</w:t>
      </w:r>
    </w:p>
    <w:p w14:paraId="4D9D7E20" w14:textId="1099549C" w:rsidR="008D145B" w:rsidRDefault="00D905ED" w:rsidP="00D905ED">
      <w:pPr>
        <w:widowControl w:val="0"/>
        <w:suppressAutoHyphens/>
        <w:autoSpaceDE w:val="0"/>
        <w:spacing w:after="0" w:line="240" w:lineRule="auto"/>
        <w:ind w:left="284" w:right="28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D905ED">
        <w:rPr>
          <w:rFonts w:eastAsia="Times New Roman" w:cstheme="minorHAnsi"/>
          <w:b/>
          <w:sz w:val="24"/>
          <w:szCs w:val="24"/>
          <w:lang w:eastAsia="pl-PL"/>
        </w:rPr>
        <w:t xml:space="preserve">Wskazane w tabeli powyżej osoby legitymują się </w:t>
      </w:r>
      <w:r w:rsidR="005822E1">
        <w:rPr>
          <w:rFonts w:eastAsia="Times New Roman" w:cstheme="minorHAnsi"/>
          <w:b/>
          <w:sz w:val="24"/>
          <w:szCs w:val="24"/>
          <w:lang w:eastAsia="pl-PL"/>
        </w:rPr>
        <w:t xml:space="preserve">min. średnim </w:t>
      </w:r>
      <w:r w:rsidRPr="00D905ED">
        <w:rPr>
          <w:rFonts w:eastAsia="Times New Roman" w:cstheme="minorHAnsi"/>
          <w:b/>
          <w:sz w:val="24"/>
          <w:szCs w:val="24"/>
          <w:lang w:eastAsia="pl-PL"/>
        </w:rPr>
        <w:t xml:space="preserve"> wykształcaniem oraz w przypadku szkoleń przeznaczonych dla </w:t>
      </w:r>
      <w:r w:rsidR="004277F2">
        <w:rPr>
          <w:rFonts w:eastAsia="Times New Roman" w:cstheme="minorHAnsi"/>
          <w:b/>
          <w:sz w:val="24"/>
          <w:szCs w:val="24"/>
          <w:lang w:eastAsia="pl-PL"/>
        </w:rPr>
        <w:t>małoletnich</w:t>
      </w:r>
      <w:r w:rsidRPr="00D905ED">
        <w:rPr>
          <w:rFonts w:eastAsia="Times New Roman" w:cstheme="minorHAnsi"/>
          <w:b/>
          <w:sz w:val="24"/>
          <w:szCs w:val="24"/>
          <w:lang w:eastAsia="pl-PL"/>
        </w:rPr>
        <w:t xml:space="preserve">, </w:t>
      </w:r>
      <w:r w:rsidR="004277F2">
        <w:rPr>
          <w:rFonts w:eastAsia="Times New Roman" w:cstheme="minorHAnsi"/>
          <w:b/>
          <w:sz w:val="24"/>
          <w:szCs w:val="24"/>
          <w:lang w:eastAsia="pl-PL"/>
        </w:rPr>
        <w:t xml:space="preserve">nie są skazane za przestępstwa wskazane w SWZ i </w:t>
      </w:r>
      <w:r w:rsidRPr="00D905ED">
        <w:rPr>
          <w:rFonts w:eastAsia="Times New Roman" w:cstheme="minorHAnsi"/>
          <w:b/>
          <w:sz w:val="24"/>
          <w:szCs w:val="24"/>
          <w:lang w:eastAsia="pl-PL"/>
        </w:rPr>
        <w:t>nie figurują w rejestrze sprawców przestępstw na tle seksualnym</w:t>
      </w:r>
    </w:p>
    <w:p w14:paraId="053F013A" w14:textId="57C7C922" w:rsidR="00783C8D" w:rsidRPr="00A85317" w:rsidRDefault="00ED4EE4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val="x-none" w:eastAsia="pl-PL"/>
        </w:rPr>
      </w:pPr>
      <w:r>
        <w:rPr>
          <w:rFonts w:eastAsia="Times New Roman" w:cstheme="minorHAnsi"/>
          <w:b/>
          <w:bCs/>
          <w:lang w:eastAsia="pl-PL"/>
        </w:rPr>
        <w:t>4</w:t>
      </w:r>
      <w:r w:rsidR="00435A3B">
        <w:rPr>
          <w:rFonts w:eastAsia="Times New Roman" w:cstheme="minorHAnsi"/>
          <w:b/>
          <w:bCs/>
          <w:lang w:eastAsia="pl-PL"/>
        </w:rPr>
        <w:t xml:space="preserve">. </w:t>
      </w:r>
      <w:r w:rsidR="00783C8D" w:rsidRPr="00864485">
        <w:rPr>
          <w:rFonts w:eastAsia="Times New Roman" w:cstheme="minorHAnsi"/>
          <w:b/>
          <w:bCs/>
          <w:lang w:eastAsia="pl-PL"/>
        </w:rPr>
        <w:t>Oświadczenia</w:t>
      </w:r>
      <w:r w:rsidR="008F256E">
        <w:rPr>
          <w:rFonts w:eastAsia="Times New Roman" w:cstheme="minorHAnsi"/>
          <w:b/>
          <w:bCs/>
          <w:lang w:eastAsia="pl-PL"/>
        </w:rPr>
        <w:t xml:space="preserve"> </w:t>
      </w:r>
      <w:r w:rsidR="00783C8D" w:rsidRPr="00864485">
        <w:rPr>
          <w:rFonts w:eastAsia="Times New Roman" w:cstheme="minorHAnsi"/>
          <w:b/>
          <w:bCs/>
          <w:lang w:eastAsia="pl-PL"/>
        </w:rPr>
        <w:t>:</w:t>
      </w:r>
    </w:p>
    <w:p w14:paraId="317AF79F" w14:textId="77777777" w:rsidR="008F256E" w:rsidRDefault="008F256E" w:rsidP="00C67D54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5D1EBAE0" w14:textId="12BE8181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1FD8814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oferowany przez nas przedmiot zamówienia odpowiada wymaganiom określonym przez Zamawiającego w Specyfikacji Warunków Zamówienia</w:t>
      </w:r>
      <w:r>
        <w:rPr>
          <w:rFonts w:eastAsia="Times New Roman" w:cstheme="minorHAnsi"/>
          <w:lang w:eastAsia="zh-CN"/>
        </w:rPr>
        <w:t>.</w:t>
      </w:r>
    </w:p>
    <w:p w14:paraId="4FE4C63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 xml:space="preserve">że zrealizujemy przedmiot zamówienia w terminie wymaganym w </w:t>
      </w:r>
      <w:r>
        <w:rPr>
          <w:rFonts w:eastAsia="Times New Roman" w:cstheme="minorHAnsi"/>
          <w:lang w:eastAsia="zh-CN"/>
        </w:rPr>
        <w:t>dokumentach zamówienia.</w:t>
      </w:r>
    </w:p>
    <w:p w14:paraId="169590D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 xml:space="preserve">, </w:t>
      </w:r>
      <w:r w:rsidRPr="00B10CFD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02E14B11" w14:textId="77777777" w:rsidR="00783C8D" w:rsidRPr="00610193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180973F1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Akceptujemy dołączon</w:t>
      </w:r>
      <w:r w:rsidRPr="00B10CFD">
        <w:rPr>
          <w:rFonts w:eastAsia="Times New Roman" w:cstheme="minorHAnsi"/>
          <w:lang w:eastAsia="x-none"/>
        </w:rPr>
        <w:t>e</w:t>
      </w:r>
      <w:r w:rsidRPr="00B10CFD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B10CFD">
        <w:rPr>
          <w:rFonts w:eastAsia="Times New Roman" w:cstheme="minorHAnsi"/>
          <w:lang w:eastAsia="x-none"/>
        </w:rPr>
        <w:t>Projektowane Postanowienia Umowy</w:t>
      </w:r>
      <w:r w:rsidRPr="00B10CFD">
        <w:rPr>
          <w:rFonts w:eastAsia="Times New Roman" w:cstheme="minorHAnsi"/>
          <w:b/>
          <w:lang w:val="x-none"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3DB190D6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243D2088" w14:textId="1C0FE8F0" w:rsidR="007F5108" w:rsidRPr="008F256E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 xml:space="preserve">Oświadczamy, że oferta </w:t>
      </w:r>
      <w:r w:rsidRPr="00B10CFD">
        <w:rPr>
          <w:rFonts w:eastAsia="Times New Roman" w:cstheme="minorHAnsi"/>
          <w:b/>
          <w:i/>
          <w:lang w:val="x-none" w:eastAsia="x-none"/>
        </w:rPr>
        <w:t>nie zawiera informacji</w:t>
      </w:r>
      <w:r w:rsidRPr="00B10CFD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</w:t>
      </w:r>
      <w:r w:rsidR="00936071">
        <w:rPr>
          <w:rFonts w:eastAsia="Times New Roman" w:cstheme="minorHAnsi"/>
          <w:lang w:val="x-none" w:eastAsia="x-none"/>
        </w:rPr>
        <w:t>/</w:t>
      </w:r>
      <w:r w:rsidRPr="008F256E">
        <w:rPr>
          <w:rFonts w:eastAsia="Times New Roman" w:cstheme="minorHAnsi"/>
          <w:lang w:val="x-none" w:eastAsia="x-none"/>
        </w:rPr>
        <w:t xml:space="preserve">Oświadczamy, że oferta </w:t>
      </w:r>
      <w:r w:rsidRPr="008F256E">
        <w:rPr>
          <w:rFonts w:eastAsia="Times New Roman" w:cstheme="minorHAnsi"/>
          <w:b/>
          <w:bCs/>
          <w:lang w:val="x-none" w:eastAsia="x-none"/>
        </w:rPr>
        <w:t>zawiera informacje</w:t>
      </w:r>
      <w:r w:rsidRPr="008F256E">
        <w:rPr>
          <w:rFonts w:eastAsia="Times New Roman" w:cstheme="minorHAnsi"/>
          <w:lang w:val="x-none" w:eastAsia="x-none"/>
        </w:rPr>
        <w:t xml:space="preserve"> stanowiące tajemnicę przedsiębiorstwa w</w:t>
      </w:r>
      <w:r w:rsidRPr="008F256E">
        <w:rPr>
          <w:rFonts w:eastAsia="Times New Roman" w:cstheme="minorHAnsi"/>
          <w:lang w:eastAsia="zh-CN"/>
        </w:rPr>
        <w:t xml:space="preserve"> rozumieniu przepisów o zwalczaniu nieuczciwej konkurencji. Informacje takie zawarte są w następujących dokumentach: ..……………………………………………………..</w:t>
      </w:r>
    </w:p>
    <w:p w14:paraId="775DD26B" w14:textId="7990AD68" w:rsidR="00936071" w:rsidRPr="00936071" w:rsidRDefault="00936071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936071">
        <w:rPr>
          <w:rFonts w:eastAsia="Times New Roman" w:cstheme="minorHAnsi"/>
          <w:i/>
          <w:iCs/>
          <w:lang w:eastAsia="zh-CN"/>
        </w:rPr>
        <w:t>(wypełnić właściwe)</w:t>
      </w:r>
    </w:p>
    <w:p w14:paraId="4EBED5AA" w14:textId="241BDE0E" w:rsidR="007F5108" w:rsidRPr="008F256E" w:rsidRDefault="007F5108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val="x-none" w:eastAsia="x-none"/>
        </w:rPr>
      </w:pPr>
      <w:r w:rsidRPr="008F256E">
        <w:rPr>
          <w:rFonts w:eastAsia="Times New Roman" w:cstheme="minorHAnsi"/>
          <w:lang w:val="x-none" w:eastAsia="x-none"/>
        </w:rPr>
        <w:t xml:space="preserve">Oświadczamy, że warunki udziału w postępowaniu spełniamy sami/przy wykorzystaniu potencjału podmiotu udostępniającego zasoby* </w:t>
      </w:r>
      <w:r w:rsidR="00936071" w:rsidRPr="008F256E">
        <w:rPr>
          <w:rFonts w:eastAsia="Times New Roman" w:cstheme="minorHAnsi"/>
          <w:lang w:val="x-none" w:eastAsia="x-none"/>
        </w:rPr>
        <w:t>(wypełnić właściwe)</w:t>
      </w:r>
    </w:p>
    <w:p w14:paraId="6D0294B4" w14:textId="73438A9D" w:rsidR="00783C8D" w:rsidRPr="00936071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lang w:eastAsia="zh-CN"/>
        </w:rPr>
      </w:pPr>
      <w:r w:rsidRPr="008F256E">
        <w:rPr>
          <w:rFonts w:eastAsia="Times New Roman" w:cstheme="minorHAnsi"/>
          <w:lang w:val="x-none" w:eastAsia="x-none"/>
        </w:rPr>
        <w:lastRenderedPageBreak/>
        <w:t>Oświadczamy, że zamówienie zrealizujemy sami*/ przy udziale podwykonawców w następującym</w:t>
      </w:r>
      <w:r w:rsidRPr="00B10CFD">
        <w:rPr>
          <w:rFonts w:eastAsia="Times New Roman" w:cstheme="minorHAnsi"/>
          <w:bCs/>
          <w:lang w:eastAsia="pl-PL"/>
        </w:rPr>
        <w:t xml:space="preserve"> zakresie*</w:t>
      </w:r>
      <w:r w:rsidR="00936071" w:rsidRPr="00936071">
        <w:rPr>
          <w:rFonts w:eastAsia="Times New Roman" w:cstheme="minorHAnsi"/>
          <w:i/>
          <w:iCs/>
          <w:lang w:eastAsia="zh-CN"/>
        </w:rPr>
        <w:t>(wypełnić właściwe)</w:t>
      </w:r>
      <w:r w:rsidR="00936071">
        <w:rPr>
          <w:rFonts w:eastAsia="Times New Roman" w:cstheme="minorHAnsi"/>
          <w:i/>
          <w:iCs/>
          <w:lang w:eastAsia="zh-CN"/>
        </w:rPr>
        <w:t>:</w:t>
      </w:r>
    </w:p>
    <w:p w14:paraId="170FA83E" w14:textId="77777777" w:rsidR="00783C8D" w:rsidRPr="00DE4FF6" w:rsidRDefault="00783C8D" w:rsidP="00E441F8">
      <w:pPr>
        <w:suppressAutoHyphens/>
        <w:spacing w:after="0" w:line="240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83C8D" w:rsidRPr="00DE4FF6" w14:paraId="2DFF1C09" w14:textId="77777777" w:rsidTr="00586D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EB606E6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8337E1F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A7A3990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F74C67B" w14:textId="77777777" w:rsidTr="00586DA9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34D21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2A5E1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2A01A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684EB0C" w14:textId="77777777" w:rsidTr="00586DA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F5000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CD875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8CCC8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23618A9F" w14:textId="77777777" w:rsidTr="00586DA9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A15C1" w14:textId="20E4A138" w:rsidR="00783C8D" w:rsidRPr="00DE4FF6" w:rsidRDefault="00783C8D" w:rsidP="00E441F8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C05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Wypełnić w zakresie zamierzonego powierzenia wykonania zamówienia Podwykonawcom, jeżeli są znani.</w:t>
            </w:r>
            <w:r w:rsidRPr="005C05B5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1E343D0C" w14:textId="77777777" w:rsidR="008F256E" w:rsidRDefault="008F256E" w:rsidP="008F256E">
      <w:p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25496A69" w14:textId="118004D4" w:rsidR="00783C8D" w:rsidRPr="00DE4FF6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DE4FF6">
        <w:rPr>
          <w:rFonts w:eastAsia="Times New Roman" w:cstheme="minorHAnsi"/>
          <w:lang w:eastAsia="pl-PL"/>
        </w:rPr>
        <w:t>Wskazuj</w:t>
      </w:r>
      <w:r w:rsidR="008F256E">
        <w:rPr>
          <w:rFonts w:eastAsia="Times New Roman" w:cstheme="minorHAnsi"/>
          <w:lang w:eastAsia="pl-PL"/>
        </w:rPr>
        <w:t>emy</w:t>
      </w:r>
      <w:r>
        <w:rPr>
          <w:rFonts w:eastAsia="Times New Roman" w:cstheme="minorHAnsi"/>
          <w:lang w:eastAsia="pl-PL"/>
        </w:rPr>
        <w:t xml:space="preserve">, </w:t>
      </w:r>
      <w:r w:rsidR="00280F9D">
        <w:rPr>
          <w:rFonts w:eastAsia="Times New Roman" w:cstheme="minorHAnsi"/>
          <w:lang w:eastAsia="pl-PL"/>
        </w:rPr>
        <w:t>również</w:t>
      </w:r>
      <w:r w:rsidR="005C05B5">
        <w:rPr>
          <w:rFonts w:eastAsia="Times New Roman" w:cstheme="minorHAnsi"/>
          <w:lang w:eastAsia="pl-PL"/>
        </w:rPr>
        <w:t xml:space="preserve">, że </w:t>
      </w:r>
      <w:r w:rsidRPr="00DE4FF6">
        <w:rPr>
          <w:rFonts w:eastAsia="Times New Roman" w:cstheme="minorHAnsi"/>
          <w:lang w:eastAsia="pl-PL"/>
        </w:rPr>
        <w:t xml:space="preserve">następujące podmiotowe środki dowodowe/ dokumenty rejestrowe: </w:t>
      </w:r>
    </w:p>
    <w:p w14:paraId="0C83FEF6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ED8DB6A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 xml:space="preserve">wskazać jakie </w:t>
      </w:r>
    </w:p>
    <w:p w14:paraId="0EA1EFCD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są dostępne w formie elektronicznej pod określonymi ogólnodostępnymi i bezpłatnymi adresami internetowymi baz danych, które można wyszukać za pomocą następujących danych:</w:t>
      </w:r>
    </w:p>
    <w:p w14:paraId="75794A2F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91FEE8D" w14:textId="77777777" w:rsidR="00783C8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np. nazwa dokumentu/ oświadczenia/numer wpisu, numer NIP, numer REGON</w:t>
      </w:r>
    </w:p>
    <w:p w14:paraId="0FB94CC4" w14:textId="344794DE" w:rsidR="00783C8D" w:rsidRPr="00DE4FF6" w:rsidRDefault="00783C8D" w:rsidP="00E441F8">
      <w:pPr>
        <w:pStyle w:val="Akapitzlist"/>
        <w:numPr>
          <w:ilvl w:val="0"/>
          <w:numId w:val="1"/>
        </w:numPr>
        <w:tabs>
          <w:tab w:val="num" w:pos="1418"/>
        </w:tabs>
        <w:contextualSpacing w:val="0"/>
        <w:jc w:val="both"/>
        <w:rPr>
          <w:rFonts w:eastAsia="Times New Roman" w:cstheme="minorHAnsi"/>
          <w:sz w:val="22"/>
          <w:szCs w:val="22"/>
          <w:lang w:eastAsia="pl-PL"/>
        </w:rPr>
      </w:pPr>
      <w:r w:rsidRPr="00DE4FF6">
        <w:rPr>
          <w:rFonts w:eastAsia="Times New Roman" w:cstheme="minorHAnsi"/>
          <w:sz w:val="22"/>
          <w:szCs w:val="22"/>
          <w:lang w:eastAsia="pl-PL"/>
        </w:rPr>
        <w:t>Na podstawie art. 127 ust. 2 Pzp wskazuj</w:t>
      </w:r>
      <w:r w:rsidR="008F256E">
        <w:rPr>
          <w:rFonts w:eastAsia="Times New Roman" w:cstheme="minorHAnsi"/>
          <w:sz w:val="22"/>
          <w:szCs w:val="22"/>
          <w:lang w:eastAsia="pl-PL"/>
        </w:rPr>
        <w:t>emy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oznaczenie sprawy</w:t>
      </w:r>
      <w:r>
        <w:rPr>
          <w:rFonts w:eastAsia="Times New Roman" w:cstheme="minorHAnsi"/>
          <w:sz w:val="22"/>
          <w:szCs w:val="22"/>
          <w:lang w:eastAsia="pl-PL"/>
        </w:rPr>
        <w:t xml:space="preserve"> w postępowaniu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 udzielenie zamówienia publicznego oraz podmiotowe środki dowodowe, które znajdują się w posiadaniu zamawiającego, w szczególności oświadczenia lub dokumenty, o których mowa w §</w:t>
      </w:r>
      <w:r w:rsidR="005C05B5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DE4FF6">
        <w:rPr>
          <w:rFonts w:eastAsia="Times New Roman" w:cstheme="minorHAnsi"/>
          <w:sz w:val="22"/>
          <w:szCs w:val="22"/>
          <w:lang w:eastAsia="pl-PL"/>
        </w:rPr>
        <w:t>6</w:t>
      </w:r>
      <w:r w:rsidR="005C05B5">
        <w:rPr>
          <w:rFonts w:eastAsia="Times New Roman" w:cstheme="minorHAnsi"/>
          <w:sz w:val="22"/>
          <w:szCs w:val="22"/>
          <w:lang w:eastAsia="pl-PL"/>
        </w:rPr>
        <w:t>-</w:t>
      </w:r>
      <w:r w:rsidRPr="00DE4FF6">
        <w:rPr>
          <w:rFonts w:eastAsia="Times New Roman" w:cstheme="minorHAnsi"/>
          <w:sz w:val="22"/>
          <w:szCs w:val="22"/>
          <w:lang w:eastAsia="pl-PL"/>
        </w:rPr>
        <w:t>9 Rozporządzenia Ministra Rozwoju, Pracy i Technologii z dnia 23 grudnia 2020 r. w sprawie podmiotowych środków dowodowych oraz innych dokumentów lub oświadczeń, jakich może żądać zamawiający od wykonawcy, przechowyw</w:t>
      </w:r>
      <w:r>
        <w:rPr>
          <w:rFonts w:eastAsia="Times New Roman" w:cstheme="minorHAnsi"/>
          <w:sz w:val="22"/>
          <w:szCs w:val="22"/>
          <w:lang w:eastAsia="pl-PL"/>
        </w:rPr>
        <w:t xml:space="preserve">ane przez zamawiającego zgodnie </w:t>
      </w:r>
      <w:r w:rsidRPr="00DE4FF6">
        <w:rPr>
          <w:rFonts w:eastAsia="Times New Roman" w:cstheme="minorHAnsi"/>
          <w:sz w:val="22"/>
          <w:szCs w:val="22"/>
          <w:lang w:eastAsia="pl-PL"/>
        </w:rPr>
        <w:t>z art. 78 ust. 1 Pzp, i potwierdzam ich prawidłowość i aktualność.</w:t>
      </w:r>
    </w:p>
    <w:p w14:paraId="52C2A96F" w14:textId="77777777" w:rsidR="00783C8D" w:rsidRDefault="00783C8D" w:rsidP="005C05B5">
      <w:pPr>
        <w:spacing w:after="0" w:line="240" w:lineRule="auto"/>
        <w:ind w:left="360" w:right="6"/>
        <w:jc w:val="both"/>
        <w:rPr>
          <w:rFonts w:cstheme="minorHAnsi"/>
          <w:sz w:val="16"/>
          <w:szCs w:val="16"/>
        </w:rPr>
      </w:pPr>
      <w:r w:rsidRPr="00DE4FF6">
        <w:rPr>
          <w:rFonts w:cstheme="minorHAnsi"/>
          <w:sz w:val="16"/>
          <w:szCs w:val="16"/>
        </w:rPr>
        <w:t>(należy wypełnić, jeżeli oświadczenia lub dokumenty, o których mowa w § 6-9</w:t>
      </w:r>
      <w:r w:rsidRPr="00DE4FF6">
        <w:rPr>
          <w:rFonts w:cstheme="minorHAnsi"/>
          <w:i/>
          <w:sz w:val="16"/>
          <w:szCs w:val="16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DE4FF6">
        <w:rPr>
          <w:rFonts w:cstheme="minorHAnsi"/>
          <w:sz w:val="16"/>
          <w:szCs w:val="16"/>
        </w:rPr>
        <w:t>znajdują się w posiadaniu zamawiającego, w szczególności oświadczenia lub dokumenty przechowywane przez zamawiającego zgodnie z art. 78 ust. 1 Pzp).</w:t>
      </w:r>
    </w:p>
    <w:p w14:paraId="10EAE3F0" w14:textId="77777777" w:rsidR="00783C8D" w:rsidRPr="00DE4FF6" w:rsidRDefault="00783C8D" w:rsidP="00E441F8">
      <w:pPr>
        <w:spacing w:after="0" w:line="240" w:lineRule="auto"/>
        <w:ind w:left="851" w:right="6"/>
        <w:jc w:val="both"/>
        <w:rPr>
          <w:rFonts w:eastAsia="Times New Roman" w:cstheme="minorHAnsi"/>
          <w:bCs/>
          <w:sz w:val="23"/>
          <w:szCs w:val="23"/>
          <w:highlight w:val="yellow"/>
          <w:lang w:eastAsia="pl-PL"/>
        </w:rPr>
      </w:pP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387"/>
      </w:tblGrid>
      <w:tr w:rsidR="00783C8D" w:rsidRPr="00B42CCF" w14:paraId="325208ED" w14:textId="77777777" w:rsidTr="00586DA9">
        <w:trPr>
          <w:trHeight w:val="787"/>
        </w:trPr>
        <w:tc>
          <w:tcPr>
            <w:tcW w:w="2693" w:type="dxa"/>
            <w:vAlign w:val="center"/>
          </w:tcPr>
          <w:p w14:paraId="1E373526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Nazwa/ numer bądź inne dane identyfikujące postępowanie </w:t>
            </w:r>
          </w:p>
        </w:tc>
        <w:tc>
          <w:tcPr>
            <w:tcW w:w="5387" w:type="dxa"/>
            <w:vAlign w:val="center"/>
          </w:tcPr>
          <w:p w14:paraId="46FEA6CE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Rodzaj oświadczeń lub dokumentów (</w:t>
            </w:r>
            <w:r w:rsidRPr="00B42CCF">
              <w:rPr>
                <w:rFonts w:eastAsia="Times New Roman" w:cstheme="minorHAnsi"/>
                <w:b/>
                <w:i/>
                <w:sz w:val="20"/>
                <w:szCs w:val="20"/>
                <w:lang w:eastAsia="pl-PL"/>
              </w:rPr>
              <w:t>znajdujących się w posiadaniu zamawiającego).</w:t>
            </w:r>
          </w:p>
        </w:tc>
      </w:tr>
      <w:tr w:rsidR="00783C8D" w:rsidRPr="00DE4FF6" w14:paraId="6686EB0F" w14:textId="77777777" w:rsidTr="00586DA9">
        <w:trPr>
          <w:trHeight w:val="374"/>
        </w:trPr>
        <w:tc>
          <w:tcPr>
            <w:tcW w:w="2693" w:type="dxa"/>
          </w:tcPr>
          <w:p w14:paraId="102D28A5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  <w:tc>
          <w:tcPr>
            <w:tcW w:w="5387" w:type="dxa"/>
          </w:tcPr>
          <w:p w14:paraId="2F7CEC6D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</w:tr>
    </w:tbl>
    <w:p w14:paraId="60F49A01" w14:textId="77777777" w:rsidR="00783C8D" w:rsidRPr="00DE4FF6" w:rsidRDefault="00783C8D" w:rsidP="00E441F8">
      <w:pPr>
        <w:suppressAutoHyphens/>
        <w:spacing w:after="0" w:line="240" w:lineRule="auto"/>
        <w:ind w:right="45"/>
        <w:jc w:val="both"/>
        <w:rPr>
          <w:rFonts w:eastAsia="Times New Roman" w:cstheme="minorHAnsi"/>
          <w:lang w:eastAsia="pl-PL"/>
        </w:rPr>
      </w:pPr>
    </w:p>
    <w:p w14:paraId="22C5065C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Calibri" w:cstheme="minorHAnsi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210604B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DE4FF6">
        <w:rPr>
          <w:rFonts w:eastAsia="Calibri" w:cstheme="minorHAnsi"/>
          <w:i/>
          <w:sz w:val="16"/>
          <w:szCs w:val="16"/>
          <w:lang w:eastAsia="zh-CN"/>
        </w:rPr>
        <w:t>*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94ADD4F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DE4FF6">
        <w:rPr>
          <w:rFonts w:eastAsia="Calibri" w:cstheme="minorHAnsi"/>
          <w:sz w:val="16"/>
          <w:szCs w:val="16"/>
          <w:lang w:eastAsia="zh-CN"/>
        </w:rPr>
        <w:t xml:space="preserve">** 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19052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72E780C2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Do niniejszej oferty załączam</w:t>
      </w:r>
      <w:r>
        <w:rPr>
          <w:rFonts w:eastAsia="Times New Roman" w:cstheme="minorHAnsi"/>
          <w:lang w:eastAsia="zh-CN"/>
        </w:rPr>
        <w:t>y (wybrać właściwe lub skreślić niepotrzebne)</w:t>
      </w:r>
      <w:r w:rsidRPr="00B10CFD">
        <w:rPr>
          <w:rFonts w:eastAsia="Times New Roman" w:cstheme="minorHAnsi"/>
          <w:lang w:eastAsia="zh-CN"/>
        </w:rPr>
        <w:t>:</w:t>
      </w:r>
    </w:p>
    <w:p w14:paraId="55935AAB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110A3E52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Pełnomocnictwo do reprezentowania Wykonawców wspólnie ubiegających się o udzielenie zamówienia,</w:t>
      </w:r>
    </w:p>
    <w:p w14:paraId="3E7A712D" w14:textId="401019BB" w:rsidR="001E516A" w:rsidRPr="00AA61FB" w:rsidRDefault="001E516A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AA61FB">
        <w:rPr>
          <w:rFonts w:eastAsia="Times New Roman" w:cstheme="minorHAnsi"/>
          <w:sz w:val="22"/>
          <w:szCs w:val="22"/>
          <w:lang w:eastAsia="zh-CN"/>
        </w:rPr>
        <w:t xml:space="preserve">Oświadczenie Wykonawcy </w:t>
      </w:r>
      <w:r w:rsidR="00AD0625" w:rsidRPr="00AA61FB">
        <w:rPr>
          <w:rFonts w:eastAsia="Times New Roman" w:cstheme="minorHAnsi"/>
          <w:sz w:val="22"/>
          <w:szCs w:val="22"/>
          <w:lang w:eastAsia="zh-CN"/>
        </w:rPr>
        <w:t>o niepodleganiu wykluczeniu</w:t>
      </w:r>
    </w:p>
    <w:p w14:paraId="030049F1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</w:t>
      </w:r>
      <w:r>
        <w:rPr>
          <w:rFonts w:eastAsia="Times New Roman" w:cstheme="minorHAnsi"/>
          <w:sz w:val="22"/>
          <w:szCs w:val="22"/>
          <w:lang w:eastAsia="zh-CN"/>
        </w:rPr>
        <w:t>,</w:t>
      </w:r>
    </w:p>
    <w:p w14:paraId="3D2157D3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0F4ADC22" w14:textId="77777777" w:rsidR="00B42CCF" w:rsidRDefault="00B42CCF" w:rsidP="00E441F8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</w:p>
    <w:p w14:paraId="7F0C15A4" w14:textId="77777777" w:rsid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7CA58DEC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p w14:paraId="74860A52" w14:textId="267C0F2B" w:rsidR="005C53CF" w:rsidRDefault="005C53CF">
      <w:pPr>
        <w:rPr>
          <w:rFonts w:cstheme="minorHAnsi"/>
          <w:b/>
          <w:bCs/>
        </w:rPr>
      </w:pPr>
    </w:p>
    <w:p w14:paraId="2973F964" w14:textId="2BD63779" w:rsidR="00844F7A" w:rsidRDefault="00844F7A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41AE8A2" w14:textId="77777777" w:rsidR="00C03F3D" w:rsidRDefault="00C03F3D" w:rsidP="00936071">
      <w:pPr>
        <w:spacing w:after="0" w:line="240" w:lineRule="auto"/>
        <w:ind w:right="54"/>
        <w:rPr>
          <w:rFonts w:cstheme="minorHAnsi"/>
          <w:b/>
          <w:bCs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C03F3D" w:rsidRPr="00A85317" w14:paraId="63EEEE4E" w14:textId="77777777" w:rsidTr="00586DA9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EF2B2" w14:textId="77777777" w:rsidR="00C03F3D" w:rsidRPr="00A85317" w:rsidRDefault="00C03F3D" w:rsidP="00586DA9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A85317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6FC152E7" w14:textId="036BBE05" w:rsidR="00C03F3D" w:rsidRPr="00A85317" w:rsidRDefault="005C4374" w:rsidP="00586DA9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5C4374">
              <w:rPr>
                <w:rFonts w:eastAsia="Times New Roman" w:cstheme="minorHAnsi"/>
                <w:b/>
                <w:bCs/>
                <w:lang w:eastAsia="zh-CN"/>
              </w:rPr>
              <w:t>ZSCKR.ZP.260.1</w:t>
            </w:r>
            <w:r w:rsidR="007C3650">
              <w:rPr>
                <w:rFonts w:eastAsia="Times New Roman" w:cstheme="minorHAnsi"/>
                <w:b/>
                <w:bCs/>
                <w:lang w:eastAsia="zh-CN"/>
              </w:rPr>
              <w:t>1</w:t>
            </w:r>
            <w:r w:rsidRPr="005C4374">
              <w:rPr>
                <w:rFonts w:eastAsia="Times New Roman" w:cstheme="minorHAnsi"/>
                <w:b/>
                <w:bCs/>
                <w:lang w:eastAsia="zh-CN"/>
              </w:rPr>
              <w:t>.2025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696699E" w14:textId="77777777" w:rsidR="00C03F3D" w:rsidRPr="00A85317" w:rsidRDefault="00C03F3D" w:rsidP="00586DA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Załącznik nr 4 do SWZ</w:t>
            </w:r>
          </w:p>
          <w:p w14:paraId="335ECACF" w14:textId="77777777" w:rsidR="00C03F3D" w:rsidRPr="00A85317" w:rsidRDefault="00C03F3D" w:rsidP="00586DA9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 xml:space="preserve">Oświadczenie Wykonawcy / Wykonawcy wspólnie </w:t>
            </w:r>
          </w:p>
          <w:p w14:paraId="56973D11" w14:textId="61333FB4" w:rsidR="00C03F3D" w:rsidRPr="00A85317" w:rsidRDefault="00C03F3D" w:rsidP="00586DA9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 xml:space="preserve">ubiegającego się o udzielenie zamówienia </w:t>
            </w:r>
          </w:p>
          <w:p w14:paraId="030E952A" w14:textId="77777777" w:rsidR="00C03F3D" w:rsidRPr="00A85317" w:rsidRDefault="00C03F3D" w:rsidP="00586DA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85317">
              <w:rPr>
                <w:rFonts w:cstheme="minorHAnsi"/>
                <w:b/>
              </w:rPr>
              <w:t xml:space="preserve">na podstawie art. 125 ust. 1 ustawy z dnia 11 września 2019 r. </w:t>
            </w:r>
          </w:p>
          <w:p w14:paraId="617D1385" w14:textId="77777777" w:rsidR="00C03F3D" w:rsidRPr="00A85317" w:rsidRDefault="00C03F3D" w:rsidP="00586DA9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i/>
              </w:rPr>
              <w:t>Prawo zamówień publicznych</w:t>
            </w:r>
            <w:r w:rsidRPr="00A85317">
              <w:rPr>
                <w:rFonts w:cstheme="minorHAnsi"/>
                <w:b/>
              </w:rPr>
              <w:t xml:space="preserve"> </w:t>
            </w:r>
            <w:r w:rsidRPr="00A85317">
              <w:rPr>
                <w:rFonts w:cstheme="minorHAnsi"/>
                <w:b/>
              </w:rPr>
              <w:br/>
            </w:r>
            <w:r w:rsidRPr="00A85317">
              <w:rPr>
                <w:rFonts w:cstheme="minorHAnsi"/>
                <w:b/>
                <w:u w:val="single"/>
              </w:rPr>
              <w:t>dotyczące braku podstaw do wykluczenia z postępowania</w:t>
            </w:r>
            <w:r w:rsidRPr="00A85317">
              <w:rPr>
                <w:rFonts w:cstheme="minorHAnsi"/>
                <w:b/>
                <w:u w:val="single"/>
              </w:rPr>
              <w:br/>
              <w:t xml:space="preserve">oraz spełniania warunków udziału w postępowaniu </w:t>
            </w:r>
          </w:p>
          <w:p w14:paraId="1662B60E" w14:textId="77777777" w:rsidR="00C03F3D" w:rsidRPr="00A85317" w:rsidRDefault="00C03F3D" w:rsidP="00586D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60392184" w14:textId="77777777" w:rsidR="00C03F3D" w:rsidRPr="00A85317" w:rsidRDefault="00C03F3D" w:rsidP="00C03F3D">
      <w:pPr>
        <w:spacing w:after="0" w:line="240" w:lineRule="auto"/>
        <w:ind w:left="4962" w:firstLine="1842"/>
        <w:jc w:val="right"/>
        <w:rPr>
          <w:rFonts w:cstheme="minorHAnsi"/>
        </w:rPr>
      </w:pPr>
    </w:p>
    <w:p w14:paraId="0AC7B679" w14:textId="77777777" w:rsidR="00C03F3D" w:rsidRPr="00A85317" w:rsidRDefault="00C03F3D" w:rsidP="00C03F3D">
      <w:pPr>
        <w:spacing w:after="0" w:line="240" w:lineRule="auto"/>
        <w:jc w:val="center"/>
        <w:rPr>
          <w:rFonts w:eastAsia="Calibri" w:cstheme="minorHAnsi"/>
          <w:b/>
          <w:color w:val="FF0000"/>
        </w:rPr>
      </w:pPr>
      <w:r w:rsidRPr="00A85317">
        <w:rPr>
          <w:rFonts w:eastAsia="Calibri" w:cstheme="minorHAnsi"/>
          <w:b/>
          <w:color w:val="FF0000"/>
        </w:rPr>
        <w:t>dokument składany wraz z ofertą</w:t>
      </w:r>
    </w:p>
    <w:p w14:paraId="2AAFFA8D" w14:textId="77777777" w:rsidR="00C03F3D" w:rsidRPr="00A85317" w:rsidRDefault="00C03F3D" w:rsidP="00C03F3D">
      <w:pPr>
        <w:spacing w:after="0" w:line="240" w:lineRule="auto"/>
        <w:rPr>
          <w:rFonts w:cstheme="minorHAnsi"/>
          <w:b/>
        </w:rPr>
      </w:pPr>
    </w:p>
    <w:p w14:paraId="3C2BCEB6" w14:textId="77777777" w:rsidR="00C03F3D" w:rsidRPr="00A85317" w:rsidRDefault="00C03F3D" w:rsidP="00C03F3D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7A5EDA3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b/>
          <w:bCs/>
          <w:sz w:val="22"/>
          <w:szCs w:val="22"/>
        </w:rPr>
        <w:t xml:space="preserve">Wykonawca: </w:t>
      </w:r>
    </w:p>
    <w:p w14:paraId="339A7808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47FBA173" w14:textId="77777777" w:rsidR="00C03F3D" w:rsidRPr="007F5108" w:rsidRDefault="00C03F3D" w:rsidP="00C03F3D">
      <w:pPr>
        <w:pStyle w:val="Default"/>
        <w:ind w:right="54"/>
        <w:rPr>
          <w:rFonts w:asciiTheme="minorHAnsi" w:hAnsiTheme="minorHAnsi" w:cstheme="minorHAnsi"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(pełna nazwa/firma, adres, )</w:t>
      </w:r>
    </w:p>
    <w:p w14:paraId="1B6D8AC0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reprezentowany przez: </w:t>
      </w:r>
    </w:p>
    <w:p w14:paraId="5470B6A6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 </w:t>
      </w:r>
    </w:p>
    <w:p w14:paraId="031BE26A" w14:textId="77777777" w:rsidR="00C03F3D" w:rsidRPr="007F5108" w:rsidRDefault="00C03F3D" w:rsidP="00C03F3D">
      <w:pPr>
        <w:pStyle w:val="Default"/>
        <w:ind w:right="54"/>
        <w:rPr>
          <w:rFonts w:asciiTheme="minorHAnsi" w:hAnsiTheme="minorHAnsi" w:cstheme="minorHAnsi"/>
          <w:i/>
          <w:iCs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(imię, nazwisko, stanowisko/podstawa do reprezentacji)</w:t>
      </w:r>
    </w:p>
    <w:p w14:paraId="5FC9A365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i/>
          <w:iCs/>
          <w:sz w:val="22"/>
          <w:szCs w:val="22"/>
        </w:rPr>
      </w:pPr>
    </w:p>
    <w:p w14:paraId="558E3DF2" w14:textId="77777777" w:rsidR="00C03F3D" w:rsidRPr="00A85317" w:rsidRDefault="00C03F3D" w:rsidP="00C03F3D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i/>
          <w:iCs/>
          <w:sz w:val="22"/>
          <w:szCs w:val="22"/>
        </w:rPr>
        <w:t>W przypadku wykonawców wspólnie ubiegających się o udzielenie zamówienia oświadczenie składa każdy z wykonawców.</w:t>
      </w:r>
    </w:p>
    <w:p w14:paraId="4CEB5F1B" w14:textId="77777777" w:rsidR="00C03F3D" w:rsidRPr="00A85317" w:rsidRDefault="00C03F3D" w:rsidP="00C03F3D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</w:rPr>
      </w:pPr>
    </w:p>
    <w:p w14:paraId="0600C586" w14:textId="42811FA2" w:rsidR="00D905ED" w:rsidRDefault="00C03F3D" w:rsidP="00D905ED">
      <w:pPr>
        <w:rPr>
          <w:rFonts w:ascii="Arial" w:hAnsi="Arial" w:cs="Arial"/>
          <w:bCs/>
          <w:iCs/>
          <w:sz w:val="20"/>
          <w:szCs w:val="20"/>
          <w:lang w:eastAsia="x-none"/>
        </w:rPr>
      </w:pPr>
      <w:r w:rsidRPr="00247FAF">
        <w:rPr>
          <w:rStyle w:val="bold"/>
          <w:rFonts w:cstheme="minorHAnsi"/>
          <w:b w:val="0"/>
          <w:bCs/>
        </w:rPr>
        <w:t>Dotyczy postępowania o udzielenie zamówienia publicznego pn.:</w:t>
      </w:r>
      <w:r w:rsidR="007C3650" w:rsidRPr="00247FAF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 xml:space="preserve"> </w:t>
      </w:r>
      <w:r w:rsidR="007C3650" w:rsidRPr="00247FAF">
        <w:rPr>
          <w:rFonts w:cstheme="minorHAnsi"/>
          <w:b/>
          <w:bCs/>
        </w:rPr>
        <w:t>Usługi szkoleniowe w ramach projektu „Uczniowie na 6 w Zespole Szkół Centrum Kształcenia Rolniczego w Dobryszycach</w:t>
      </w:r>
      <w:r>
        <w:rPr>
          <w:rStyle w:val="bold"/>
          <w:rFonts w:cstheme="minorHAnsi"/>
          <w:b w:val="0"/>
          <w:bCs/>
        </w:rPr>
        <w:t xml:space="preserve"> </w:t>
      </w:r>
    </w:p>
    <w:p w14:paraId="5F0E382A" w14:textId="2CD1C1B3" w:rsidR="00A317F9" w:rsidRPr="00D905ED" w:rsidRDefault="00D905ED" w:rsidP="00D905ED">
      <w:pPr>
        <w:rPr>
          <w:rFonts w:ascii="Calibri" w:eastAsia="Times New Roman" w:hAnsi="Calibri" w:cs="Calibri"/>
          <w:b/>
          <w:lang w:eastAsia="zh-CN"/>
        </w:rPr>
      </w:pPr>
      <w:r w:rsidRPr="00D905ED">
        <w:rPr>
          <w:rFonts w:ascii="Calibri" w:eastAsia="Times New Roman" w:hAnsi="Calibri" w:cs="Calibri"/>
          <w:b/>
          <w:bCs/>
          <w:iCs/>
          <w:lang w:eastAsia="zh-CN"/>
        </w:rPr>
        <w:t>część …………………...</w:t>
      </w:r>
      <w:r w:rsidRPr="00D905ED">
        <w:rPr>
          <w:rFonts w:ascii="Calibri" w:eastAsia="Times New Roman" w:hAnsi="Calibri" w:cs="Calibri"/>
          <w:b/>
          <w:lang w:eastAsia="zh-CN"/>
        </w:rPr>
        <w:t>,</w:t>
      </w:r>
    </w:p>
    <w:p w14:paraId="7C2F05DF" w14:textId="77777777" w:rsidR="00C03F3D" w:rsidRPr="00A85317" w:rsidRDefault="00C03F3D" w:rsidP="00C03F3D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  <w:b w:val="0"/>
          <w:bCs/>
        </w:rPr>
      </w:pPr>
    </w:p>
    <w:p w14:paraId="3301376B" w14:textId="77777777" w:rsidR="00C03F3D" w:rsidRPr="00A85317" w:rsidRDefault="00C03F3D" w:rsidP="00C03F3D">
      <w:pPr>
        <w:pStyle w:val="center"/>
        <w:spacing w:after="0" w:line="240" w:lineRule="auto"/>
        <w:ind w:right="54"/>
        <w:rPr>
          <w:rStyle w:val="bold"/>
          <w:rFonts w:asciiTheme="minorHAnsi" w:hAnsiTheme="minorHAnsi" w:cstheme="minorHAnsi"/>
        </w:rPr>
      </w:pPr>
    </w:p>
    <w:p w14:paraId="50B7E401" w14:textId="77777777" w:rsidR="00C03F3D" w:rsidRPr="00A85317" w:rsidRDefault="00C03F3D" w:rsidP="00C03F3D">
      <w:pPr>
        <w:spacing w:after="0" w:line="240" w:lineRule="auto"/>
        <w:ind w:right="54"/>
        <w:rPr>
          <w:rFonts w:cstheme="minorHAnsi"/>
        </w:rPr>
      </w:pPr>
      <w:r w:rsidRPr="00A85317">
        <w:rPr>
          <w:rStyle w:val="bold"/>
          <w:rFonts w:cstheme="minorHAnsi"/>
        </w:rPr>
        <w:t>Oświadczenie o niepodleganiu wykluczeniu</w:t>
      </w:r>
    </w:p>
    <w:p w14:paraId="39B2D5ED" w14:textId="77777777" w:rsidR="00C03F3D" w:rsidRPr="00A85317" w:rsidRDefault="00C03F3D" w:rsidP="00C03F3D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nie podlegam wykluczeniu z postępowania na podstawie:</w:t>
      </w:r>
    </w:p>
    <w:p w14:paraId="1CC5BD97" w14:textId="77777777" w:rsidR="00C03F3D" w:rsidRDefault="00C03F3D" w:rsidP="00C03F3D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 w:rsidRPr="00A85317">
        <w:rPr>
          <w:rFonts w:cstheme="minorHAnsi"/>
          <w:sz w:val="22"/>
          <w:szCs w:val="22"/>
        </w:rPr>
        <w:t>art. 108 ust. 1 ustawy Prawo zamówień Publicznych;</w:t>
      </w:r>
    </w:p>
    <w:p w14:paraId="6907112F" w14:textId="77777777" w:rsidR="00C03F3D" w:rsidRPr="00A85317" w:rsidRDefault="00C03F3D" w:rsidP="00C03F3D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art. 109 ust. 1 pkt. 1,4,5,7,8 </w:t>
      </w:r>
    </w:p>
    <w:p w14:paraId="4F2B3547" w14:textId="77777777" w:rsidR="00C03F3D" w:rsidRDefault="00C03F3D" w:rsidP="00C03F3D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bookmarkStart w:id="2" w:name="_Hlk152517191"/>
      <w:r w:rsidRPr="00A85317">
        <w:rPr>
          <w:rFonts w:cstheme="minorHAnsi"/>
          <w:sz w:val="22"/>
          <w:szCs w:val="22"/>
        </w:rPr>
        <w:t>art. 7 ust. 1 ustawy z dnia 13 kwietnia 2022 o szczególnych rozwiązaniach w zakresie przeciwdziałania wspieraniu agresji na Ukrainie oraz służących ochronie bezpieczeństwa narodowego, z postępowania o udzielenie zamówienia publicznego wyklucza się, wykonawców, o jakich mowa w art. 7 ust. 1 Ustawy. Wykluczenie następuję na okres trwania okoliczności w art. 7 ust. 1 Ustawy</w:t>
      </w:r>
      <w:bookmarkEnd w:id="2"/>
      <w:r w:rsidRPr="00A85317">
        <w:rPr>
          <w:rFonts w:cstheme="minorHAnsi"/>
          <w:sz w:val="22"/>
          <w:szCs w:val="22"/>
        </w:rPr>
        <w:t>.</w:t>
      </w:r>
    </w:p>
    <w:p w14:paraId="47A7D2A3" w14:textId="77777777" w:rsidR="00C03F3D" w:rsidRDefault="00C03F3D" w:rsidP="00C03F3D">
      <w:pPr>
        <w:widowControl w:val="0"/>
        <w:autoSpaceDE w:val="0"/>
        <w:autoSpaceDN w:val="0"/>
        <w:ind w:right="54"/>
        <w:rPr>
          <w:rFonts w:cstheme="minorHAnsi"/>
        </w:rPr>
      </w:pPr>
    </w:p>
    <w:p w14:paraId="0C489BFF" w14:textId="77777777" w:rsidR="00C03F3D" w:rsidRPr="00936071" w:rsidRDefault="00C03F3D" w:rsidP="00C03F3D">
      <w:pPr>
        <w:widowControl w:val="0"/>
        <w:autoSpaceDE w:val="0"/>
        <w:autoSpaceDN w:val="0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Oświadczam, że spełniam warunki udziału w postępowaniu</w:t>
      </w:r>
      <w:r>
        <w:rPr>
          <w:rFonts w:cstheme="minorHAnsi"/>
          <w:b/>
          <w:bCs/>
        </w:rPr>
        <w:t xml:space="preserve"> określone w SWZ.</w:t>
      </w:r>
    </w:p>
    <w:p w14:paraId="589544E0" w14:textId="77777777" w:rsidR="00C03F3D" w:rsidRPr="00A85317" w:rsidRDefault="00C03F3D" w:rsidP="00C03F3D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1802AE6" w14:textId="77777777" w:rsidR="00C03F3D" w:rsidRPr="00A85317" w:rsidRDefault="00C03F3D" w:rsidP="00C03F3D">
      <w:pPr>
        <w:spacing w:after="0" w:line="240" w:lineRule="auto"/>
        <w:ind w:right="54" w:hanging="426"/>
        <w:rPr>
          <w:rFonts w:cstheme="minorHAnsi"/>
        </w:rPr>
      </w:pPr>
    </w:p>
    <w:p w14:paraId="5CFABE7A" w14:textId="77777777" w:rsidR="00C03F3D" w:rsidRPr="00936071" w:rsidRDefault="00C03F3D" w:rsidP="00C03F3D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lastRenderedPageBreak/>
        <w:t>Dokument przekazuje się w postaci elektronicznej i opatruje się kwalifikowanym podpisem elektronicznym, podpisem zaufanym lub podpisem osobistym.</w:t>
      </w:r>
    </w:p>
    <w:p w14:paraId="1A6A3127" w14:textId="35F92400" w:rsidR="00C03F3D" w:rsidRDefault="00C03F3D" w:rsidP="00C03F3D">
      <w:pPr>
        <w:spacing w:after="0" w:line="240" w:lineRule="auto"/>
        <w:ind w:right="54"/>
        <w:rPr>
          <w:rFonts w:cstheme="minorHAnsi"/>
        </w:rPr>
      </w:pPr>
    </w:p>
    <w:p w14:paraId="6BC59993" w14:textId="2D5FA706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49975EE1" w14:textId="4F1FC570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10E64284" w14:textId="6C9279D9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4A596701" w14:textId="62D15DDD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150AD296" w14:textId="5B3D7C2A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60D12F86" w14:textId="54190078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5E33DECC" w14:textId="06F724D6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524CC85C" w14:textId="66AF481D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6D6E6071" w14:textId="3E76BC12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6C19E377" w14:textId="38383FC5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60F34600" w14:textId="6FD15B3E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4DA65348" w14:textId="00D5D171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25D09F30" w14:textId="4F77C4B0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40C16785" w14:textId="56AD37BA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4E3FAF50" w14:textId="7C357A9B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2AAD97C0" w14:textId="60A37BF0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7AD68232" w14:textId="124DBA78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4AF73C46" w14:textId="09D0297E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11D47502" w14:textId="1E9983FA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0268D4C8" w14:textId="0AB7B0A9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4400F91F" w14:textId="7461EDCB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6BEC89F7" w14:textId="6C75C76F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7D70CD27" w14:textId="6B7B5DA8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76C4E60C" w14:textId="7ABA497A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57A1B58B" w14:textId="71BE88CF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35935BF2" w14:textId="713B185F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0322DCF7" w14:textId="6B83AB4C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354F6BF6" w14:textId="42ED95C2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2F9701B4" w14:textId="4F292224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780FB16A" w14:textId="0D1636C2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283F5EB6" w14:textId="2221225E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6C30371A" w14:textId="10BEE12D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05D1313A" w14:textId="455A2230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2DDE540B" w14:textId="454B0436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69ED59C4" w14:textId="51999F5A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0D830FCC" w14:textId="7801BF40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7612F8A7" w14:textId="50DA08FE" w:rsidR="00D905ED" w:rsidRDefault="00D905ED" w:rsidP="00D905ED">
      <w:pPr>
        <w:spacing w:after="0" w:line="240" w:lineRule="auto"/>
        <w:ind w:right="54"/>
        <w:rPr>
          <w:rFonts w:cstheme="minorHAnsi"/>
          <w:b/>
          <w:bCs/>
        </w:rPr>
      </w:pPr>
    </w:p>
    <w:p w14:paraId="14CF565A" w14:textId="3D363382" w:rsidR="005C4374" w:rsidRDefault="005C4374" w:rsidP="005C4374">
      <w:pPr>
        <w:rPr>
          <w:rFonts w:eastAsia="Times New Roman" w:cstheme="minorHAnsi"/>
          <w:b/>
          <w:bCs/>
          <w:lang w:eastAsia="zh-CN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6E2E7F" w:rsidRPr="006E2E7F" w14:paraId="0EA6D401" w14:textId="77777777" w:rsidTr="00586DA9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8E54A" w14:textId="77777777" w:rsidR="006E2E7F" w:rsidRPr="006E2E7F" w:rsidRDefault="006E2E7F" w:rsidP="006E2E7F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6E2E7F">
              <w:rPr>
                <w:rFonts w:eastAsia="Times New Roman" w:cstheme="minorHAnsi"/>
                <w:i/>
                <w:iCs/>
                <w:lang w:eastAsia="pl-PL"/>
              </w:rPr>
              <w:lastRenderedPageBreak/>
              <w:t>Nr postępowania</w:t>
            </w:r>
          </w:p>
          <w:p w14:paraId="0874CFEF" w14:textId="034DC15D" w:rsidR="006E2E7F" w:rsidRPr="006E2E7F" w:rsidRDefault="006E2E7F" w:rsidP="006E2E7F">
            <w:pPr>
              <w:suppressAutoHyphens/>
              <w:spacing w:after="0" w:line="276" w:lineRule="auto"/>
              <w:ind w:left="539" w:hanging="539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6E2E7F">
              <w:rPr>
                <w:rFonts w:eastAsia="Times New Roman" w:cstheme="minorHAnsi"/>
                <w:b/>
                <w:lang w:eastAsia="zh-CN"/>
              </w:rPr>
              <w:t>ZSCKR.ZP.260.1</w:t>
            </w:r>
            <w:r w:rsidR="007C3650">
              <w:rPr>
                <w:rFonts w:eastAsia="Times New Roman" w:cstheme="minorHAnsi"/>
                <w:b/>
                <w:lang w:eastAsia="zh-CN"/>
              </w:rPr>
              <w:t>1</w:t>
            </w:r>
            <w:r w:rsidRPr="006E2E7F">
              <w:rPr>
                <w:rFonts w:eastAsia="Times New Roman" w:cstheme="minorHAnsi"/>
                <w:b/>
                <w:lang w:eastAsia="zh-CN"/>
              </w:rPr>
              <w:t>.2025</w:t>
            </w:r>
          </w:p>
          <w:p w14:paraId="49511C54" w14:textId="0277A713" w:rsidR="006E2E7F" w:rsidRPr="006E2E7F" w:rsidRDefault="006E2E7F" w:rsidP="006E2E7F">
            <w:pPr>
              <w:suppressAutoHyphens/>
              <w:spacing w:after="0" w:line="276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47B89131" w14:textId="1F69D903" w:rsidR="006E2E7F" w:rsidRPr="006E2E7F" w:rsidRDefault="00D23E82" w:rsidP="006E2E7F">
            <w:pPr>
              <w:spacing w:after="0" w:line="276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Załącznik nr 5</w:t>
            </w:r>
            <w:r w:rsidR="006E2E7F" w:rsidRPr="006E2E7F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- </w:t>
            </w:r>
            <w:r w:rsidR="006E2E7F" w:rsidRPr="006E2E7F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FORMULARZ OŚWIADCZENIA DOTYCZĄCEGO ZAKRESU WYKONYWANEGO ZAMÓWIENIA</w:t>
            </w:r>
            <w:r w:rsidR="006E2E7F" w:rsidRPr="006E2E7F">
              <w:rPr>
                <w:rFonts w:ascii="Calibri" w:eastAsia="Times New Roman" w:hAnsi="Calibri" w:cs="Calibri"/>
                <w:b/>
                <w:bCs/>
                <w:sz w:val="24"/>
                <w:szCs w:val="24"/>
                <w:vertAlign w:val="superscript"/>
                <w:lang w:eastAsia="zh-CN"/>
              </w:rPr>
              <w:footnoteReference w:id="1"/>
            </w:r>
          </w:p>
        </w:tc>
      </w:tr>
    </w:tbl>
    <w:p w14:paraId="311FDD9E" w14:textId="77777777" w:rsidR="006E2E7F" w:rsidRPr="006E2E7F" w:rsidRDefault="006E2E7F" w:rsidP="006E2E7F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E85B32B" w14:textId="77777777" w:rsidR="006E2E7F" w:rsidRPr="006E2E7F" w:rsidRDefault="006E2E7F" w:rsidP="006E2E7F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EC609F" w14:textId="3619B8B3" w:rsidR="00D23E82" w:rsidRPr="00D23E82" w:rsidRDefault="006E2E7F" w:rsidP="00D23E82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6E2E7F">
        <w:rPr>
          <w:rFonts w:ascii="Calibri" w:eastAsia="Times New Roman" w:hAnsi="Calibri" w:cs="Calibri"/>
          <w:lang w:eastAsia="zh-CN"/>
        </w:rPr>
        <w:t>Składając ofertę w postępowaniu o zamówienie publiczne prowadzonym w t</w:t>
      </w:r>
      <w:r>
        <w:rPr>
          <w:rFonts w:ascii="Calibri" w:eastAsia="Times New Roman" w:hAnsi="Calibri" w:cs="Calibri"/>
          <w:lang w:eastAsia="zh-CN"/>
        </w:rPr>
        <w:t xml:space="preserve">rybie </w:t>
      </w:r>
      <w:r w:rsidR="00D23E82">
        <w:rPr>
          <w:rFonts w:ascii="Calibri" w:eastAsia="Times New Roman" w:hAnsi="Calibri" w:cs="Calibri"/>
          <w:lang w:eastAsia="zh-CN"/>
        </w:rPr>
        <w:t xml:space="preserve">podstawowym bez </w:t>
      </w:r>
      <w:r w:rsidR="00D23E82" w:rsidRPr="00247FAF">
        <w:rPr>
          <w:rFonts w:ascii="Calibri" w:eastAsia="Times New Roman" w:hAnsi="Calibri" w:cs="Calibri"/>
          <w:lang w:eastAsia="zh-CN"/>
        </w:rPr>
        <w:t>negocjacji</w:t>
      </w:r>
      <w:r w:rsidRPr="00247FAF">
        <w:rPr>
          <w:rFonts w:ascii="Calibri" w:eastAsia="Times New Roman" w:hAnsi="Calibri" w:cs="Calibri"/>
          <w:lang w:eastAsia="zh-CN"/>
        </w:rPr>
        <w:t xml:space="preserve"> w przedmiocie</w:t>
      </w:r>
      <w:r w:rsidR="00D23E82" w:rsidRPr="00247FAF">
        <w:rPr>
          <w:rFonts w:ascii="Calibri" w:eastAsia="Times New Roman" w:hAnsi="Calibri" w:cs="Calibri"/>
          <w:b/>
          <w:lang w:eastAsia="zh-CN"/>
        </w:rPr>
        <w:t>”</w:t>
      </w:r>
      <w:r w:rsidR="007C3650" w:rsidRPr="00247FAF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 xml:space="preserve"> </w:t>
      </w:r>
      <w:r w:rsidR="007C3650" w:rsidRPr="00247FAF">
        <w:rPr>
          <w:rFonts w:ascii="Calibri" w:eastAsia="Times New Roman" w:hAnsi="Calibri" w:cs="Calibri"/>
          <w:b/>
          <w:bCs/>
          <w:lang w:eastAsia="zh-CN"/>
        </w:rPr>
        <w:t>Usługi szkoleniowe w ramach projektu „Uczniowie na 6 w Zespole Szkół Centrum Kształcenia Rolniczego w Dobryszycach</w:t>
      </w:r>
    </w:p>
    <w:p w14:paraId="5A373802" w14:textId="316C8C3A" w:rsidR="006E2E7F" w:rsidRPr="006E2E7F" w:rsidRDefault="006E2E7F" w:rsidP="006E2E7F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zh-CN"/>
        </w:rPr>
      </w:pPr>
      <w:r w:rsidRPr="006E2E7F">
        <w:rPr>
          <w:rFonts w:ascii="Calibri" w:eastAsia="Times New Roman" w:hAnsi="Calibri" w:cs="Calibri"/>
          <w:lang w:eastAsia="zh-CN"/>
        </w:rPr>
        <w:t xml:space="preserve"> oświadczamy iż wykonamy przedmiotowe zamówienie w następujący sposób:</w:t>
      </w:r>
    </w:p>
    <w:p w14:paraId="136C9832" w14:textId="77777777" w:rsidR="006E2E7F" w:rsidRPr="006E2E7F" w:rsidRDefault="006E2E7F" w:rsidP="006E2E7F">
      <w:p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tbl>
      <w:tblPr>
        <w:tblStyle w:val="Tabela-Siatka11"/>
        <w:tblW w:w="9493" w:type="dxa"/>
        <w:shd w:val="clear" w:color="auto" w:fill="99CCFF"/>
        <w:tblLook w:val="04A0" w:firstRow="1" w:lastRow="0" w:firstColumn="1" w:lastColumn="0" w:noHBand="0" w:noVBand="1"/>
      </w:tblPr>
      <w:tblGrid>
        <w:gridCol w:w="505"/>
        <w:gridCol w:w="3318"/>
        <w:gridCol w:w="5670"/>
      </w:tblGrid>
      <w:tr w:rsidR="006E2E7F" w:rsidRPr="006E2E7F" w14:paraId="3053B246" w14:textId="77777777" w:rsidTr="00586DA9">
        <w:tc>
          <w:tcPr>
            <w:tcW w:w="505" w:type="dxa"/>
            <w:shd w:val="clear" w:color="auto" w:fill="99CCFF"/>
            <w:vAlign w:val="center"/>
          </w:tcPr>
          <w:p w14:paraId="4817661E" w14:textId="77777777" w:rsidR="006E2E7F" w:rsidRPr="006E2E7F" w:rsidRDefault="006E2E7F" w:rsidP="006E2E7F">
            <w:pPr>
              <w:suppressAutoHyphens/>
              <w:spacing w:line="276" w:lineRule="auto"/>
              <w:rPr>
                <w:rFonts w:ascii="Calibri" w:hAnsi="Calibri" w:cs="Calibri"/>
                <w:b/>
                <w:lang w:eastAsia="zh-CN"/>
              </w:rPr>
            </w:pPr>
            <w:r w:rsidRPr="006E2E7F">
              <w:rPr>
                <w:rFonts w:ascii="Calibri" w:hAnsi="Calibri" w:cs="Calibri"/>
                <w:b/>
                <w:lang w:eastAsia="zh-CN"/>
              </w:rPr>
              <w:t>Lp.</w:t>
            </w:r>
          </w:p>
        </w:tc>
        <w:tc>
          <w:tcPr>
            <w:tcW w:w="3318" w:type="dxa"/>
            <w:shd w:val="clear" w:color="auto" w:fill="99CCFF"/>
            <w:vAlign w:val="center"/>
          </w:tcPr>
          <w:p w14:paraId="44B57054" w14:textId="77777777" w:rsidR="006E2E7F" w:rsidRPr="006E2E7F" w:rsidRDefault="006E2E7F" w:rsidP="006E2E7F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6E2E7F">
              <w:rPr>
                <w:rFonts w:ascii="Calibri" w:hAnsi="Calibri" w:cs="Calibri"/>
                <w:b/>
                <w:lang w:eastAsia="zh-CN"/>
              </w:rPr>
              <w:t>Nazwa Wykonawcy wspólnie ubiegającego się o zamówienie                     (np. członka Konsorcjum)</w:t>
            </w:r>
          </w:p>
        </w:tc>
        <w:tc>
          <w:tcPr>
            <w:tcW w:w="5670" w:type="dxa"/>
            <w:shd w:val="clear" w:color="auto" w:fill="99CCFF"/>
            <w:vAlign w:val="center"/>
          </w:tcPr>
          <w:p w14:paraId="7FA321C6" w14:textId="77777777" w:rsidR="006E2E7F" w:rsidRPr="006E2E7F" w:rsidRDefault="006E2E7F" w:rsidP="006E2E7F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6E2E7F">
              <w:rPr>
                <w:rFonts w:ascii="Calibri" w:hAnsi="Calibri" w:cs="Calibri"/>
                <w:b/>
                <w:lang w:eastAsia="zh-CN"/>
              </w:rPr>
              <w:t>Zakres realizacji zamówienia</w:t>
            </w:r>
          </w:p>
        </w:tc>
      </w:tr>
      <w:tr w:rsidR="006E2E7F" w:rsidRPr="006E2E7F" w14:paraId="4EE104C0" w14:textId="77777777" w:rsidTr="00586DA9">
        <w:tc>
          <w:tcPr>
            <w:tcW w:w="505" w:type="dxa"/>
            <w:shd w:val="clear" w:color="auto" w:fill="FFFFFF"/>
            <w:vAlign w:val="center"/>
          </w:tcPr>
          <w:p w14:paraId="15EAFF53" w14:textId="77777777" w:rsidR="006E2E7F" w:rsidRPr="006E2E7F" w:rsidRDefault="006E2E7F" w:rsidP="006E2E7F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7351C919" w14:textId="77777777" w:rsidR="006E2E7F" w:rsidRPr="006E2E7F" w:rsidRDefault="006E2E7F" w:rsidP="006E2E7F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239CBBE5" w14:textId="77777777" w:rsidR="006E2E7F" w:rsidRPr="006E2E7F" w:rsidRDefault="006E2E7F" w:rsidP="006E2E7F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  <w:tr w:rsidR="006E2E7F" w:rsidRPr="006E2E7F" w14:paraId="4224DA6F" w14:textId="77777777" w:rsidTr="00586DA9">
        <w:tc>
          <w:tcPr>
            <w:tcW w:w="505" w:type="dxa"/>
            <w:shd w:val="clear" w:color="auto" w:fill="FFFFFF"/>
            <w:vAlign w:val="center"/>
          </w:tcPr>
          <w:p w14:paraId="29801B4F" w14:textId="77777777" w:rsidR="006E2E7F" w:rsidRPr="006E2E7F" w:rsidRDefault="006E2E7F" w:rsidP="006E2E7F">
            <w:pPr>
              <w:suppressAutoHyphens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32A46C35" w14:textId="77777777" w:rsidR="006E2E7F" w:rsidRPr="006E2E7F" w:rsidRDefault="006E2E7F" w:rsidP="006E2E7F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68D8042B" w14:textId="77777777" w:rsidR="006E2E7F" w:rsidRPr="006E2E7F" w:rsidRDefault="006E2E7F" w:rsidP="006E2E7F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</w:tbl>
    <w:p w14:paraId="1ADCB4FC" w14:textId="77777777" w:rsidR="006E2E7F" w:rsidRPr="006E2E7F" w:rsidRDefault="006E2E7F" w:rsidP="006E2E7F">
      <w:pPr>
        <w:tabs>
          <w:tab w:val="left" w:pos="2298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2017E72A" w14:textId="77777777" w:rsidR="006E2E7F" w:rsidRPr="006E2E7F" w:rsidRDefault="006E2E7F" w:rsidP="006E2E7F">
      <w:pPr>
        <w:tabs>
          <w:tab w:val="left" w:pos="2298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362E009" w14:textId="6339A2FE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352ECF6D" w14:textId="5FD86AAD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0C816623" w14:textId="5B3806C8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081D81CD" w14:textId="2432BD34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52BEDE42" w14:textId="7F616E01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57C60902" w14:textId="63547A40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3AE2D200" w14:textId="2A9F214B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35CD052D" w14:textId="154C5B67" w:rsidR="006E2E7F" w:rsidRDefault="006E2E7F" w:rsidP="005C4374">
      <w:pPr>
        <w:rPr>
          <w:ins w:id="3" w:author="Emilia Łukasiak" w:date="2025-12-03T11:37:00Z" w16du:dateUtc="2025-12-03T10:37:00Z"/>
          <w:rFonts w:eastAsia="Times New Roman" w:cstheme="minorHAnsi"/>
          <w:b/>
          <w:bCs/>
          <w:lang w:eastAsia="zh-CN"/>
        </w:rPr>
      </w:pPr>
    </w:p>
    <w:p w14:paraId="758A3415" w14:textId="77777777" w:rsidR="00247FAF" w:rsidRDefault="00247FAF" w:rsidP="005C4374">
      <w:pPr>
        <w:rPr>
          <w:ins w:id="4" w:author="Emilia Łukasiak" w:date="2025-12-03T11:37:00Z" w16du:dateUtc="2025-12-03T10:37:00Z"/>
          <w:rFonts w:eastAsia="Times New Roman" w:cstheme="minorHAnsi"/>
          <w:b/>
          <w:bCs/>
          <w:lang w:eastAsia="zh-CN"/>
        </w:rPr>
      </w:pPr>
    </w:p>
    <w:p w14:paraId="0E221D08" w14:textId="77777777" w:rsidR="00247FAF" w:rsidRDefault="00247FAF" w:rsidP="005C4374">
      <w:pPr>
        <w:rPr>
          <w:ins w:id="5" w:author="Emilia Łukasiak" w:date="2025-12-03T11:37:00Z" w16du:dateUtc="2025-12-03T10:37:00Z"/>
          <w:rFonts w:eastAsia="Times New Roman" w:cstheme="minorHAnsi"/>
          <w:b/>
          <w:bCs/>
          <w:lang w:eastAsia="zh-CN"/>
        </w:rPr>
      </w:pPr>
    </w:p>
    <w:p w14:paraId="77525C9A" w14:textId="77777777" w:rsidR="00247FAF" w:rsidRDefault="00247FAF" w:rsidP="005C4374">
      <w:pPr>
        <w:rPr>
          <w:rFonts w:eastAsia="Times New Roman" w:cstheme="minorHAnsi"/>
          <w:b/>
          <w:bCs/>
          <w:lang w:eastAsia="zh-CN"/>
        </w:rPr>
      </w:pPr>
    </w:p>
    <w:p w14:paraId="2D5B3FE8" w14:textId="20AF77AE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068F243C" w14:textId="2D86B74C" w:rsidR="006E2E7F" w:rsidRDefault="006E2E7F" w:rsidP="005C4374">
      <w:pPr>
        <w:rPr>
          <w:rFonts w:eastAsia="Times New Roman" w:cstheme="minorHAnsi"/>
          <w:b/>
          <w:bCs/>
          <w:lang w:eastAsia="zh-CN"/>
        </w:rPr>
      </w:pPr>
    </w:p>
    <w:p w14:paraId="2432AA24" w14:textId="46B5DE26" w:rsidR="00D23E82" w:rsidRDefault="00D23E82" w:rsidP="005C4374">
      <w:pPr>
        <w:rPr>
          <w:rFonts w:eastAsia="Times New Roman" w:cstheme="minorHAnsi"/>
          <w:b/>
          <w:bCs/>
          <w:lang w:eastAsia="zh-CN"/>
        </w:rPr>
      </w:pPr>
    </w:p>
    <w:p w14:paraId="57787FA8" w14:textId="77777777" w:rsidR="006E2E7F" w:rsidRPr="005C4374" w:rsidRDefault="006E2E7F" w:rsidP="005C4374">
      <w:pPr>
        <w:rPr>
          <w:rFonts w:eastAsia="Times New Roman" w:cstheme="minorHAnsi"/>
          <w:b/>
          <w:bCs/>
          <w:lang w:eastAsia="zh-CN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5C4374" w:rsidRPr="005C4374" w14:paraId="60053C15" w14:textId="77777777" w:rsidTr="00586DA9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779C" w14:textId="77777777" w:rsidR="005C4374" w:rsidRPr="005C4374" w:rsidRDefault="005C4374" w:rsidP="005C4374">
            <w:pPr>
              <w:rPr>
                <w:rFonts w:eastAsia="Times New Roman" w:cstheme="minorHAnsi"/>
                <w:lang w:eastAsia="zh-CN"/>
              </w:rPr>
            </w:pPr>
            <w:r w:rsidRPr="005C4374">
              <w:rPr>
                <w:rFonts w:eastAsia="Times New Roman" w:cstheme="minorHAnsi"/>
                <w:i/>
                <w:iCs/>
                <w:lang w:eastAsia="zh-CN"/>
              </w:rPr>
              <w:t>Nr postępowania</w:t>
            </w:r>
          </w:p>
          <w:p w14:paraId="6B698F5C" w14:textId="57FA7FAD" w:rsidR="005C4374" w:rsidRPr="00D23E82" w:rsidRDefault="00D23E82" w:rsidP="005C4374">
            <w:pPr>
              <w:rPr>
                <w:rFonts w:eastAsia="Times New Roman" w:cstheme="minorHAnsi"/>
                <w:b/>
                <w:lang w:eastAsia="zh-CN"/>
              </w:rPr>
            </w:pPr>
            <w:r w:rsidRPr="00D23E82">
              <w:rPr>
                <w:rFonts w:eastAsia="Times New Roman" w:cstheme="minorHAnsi"/>
                <w:b/>
                <w:lang w:eastAsia="zh-CN"/>
              </w:rPr>
              <w:t>ZSCKR.ZP.260.1</w:t>
            </w:r>
            <w:r w:rsidR="007C3650">
              <w:rPr>
                <w:rFonts w:eastAsia="Times New Roman" w:cstheme="minorHAnsi"/>
                <w:b/>
                <w:lang w:eastAsia="zh-CN"/>
              </w:rPr>
              <w:t>1</w:t>
            </w:r>
            <w:r w:rsidRPr="00D23E82">
              <w:rPr>
                <w:rFonts w:eastAsia="Times New Roman" w:cstheme="minorHAnsi"/>
                <w:b/>
                <w:lang w:eastAsia="zh-CN"/>
              </w:rPr>
              <w:t>.2025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4BADA7A5" w14:textId="64D0E6E1" w:rsidR="005C4374" w:rsidRPr="005C4374" w:rsidRDefault="006E2E7F" w:rsidP="005C4374">
            <w:pPr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b/>
                <w:bCs/>
                <w:lang w:eastAsia="zh-CN"/>
              </w:rPr>
              <w:t>Załącznik nr 6</w:t>
            </w:r>
            <w:r w:rsidR="005C4374" w:rsidRPr="005C4374">
              <w:rPr>
                <w:rFonts w:eastAsia="Times New Roman" w:cstheme="minorHAnsi"/>
                <w:b/>
                <w:bCs/>
                <w:lang w:eastAsia="zh-CN"/>
              </w:rPr>
              <w:t xml:space="preserve"> do SWZ – ZOBOWIĄZANIE PODMIOTU UDOSTĘPNIAJĄCEGO ZASOBY </w:t>
            </w:r>
          </w:p>
        </w:tc>
      </w:tr>
    </w:tbl>
    <w:p w14:paraId="43DED4FC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</w:p>
    <w:p w14:paraId="569D9BD7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  <w:r w:rsidRPr="005C4374">
        <w:rPr>
          <w:rFonts w:eastAsia="Times New Roman" w:cstheme="minorHAnsi"/>
          <w:b/>
          <w:lang w:eastAsia="zh-CN"/>
        </w:rPr>
        <w:t>Podmiot udostępniający zasoby:</w:t>
      </w:r>
    </w:p>
    <w:p w14:paraId="77706E34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……………………………………………………</w:t>
      </w:r>
    </w:p>
    <w:p w14:paraId="2F40BEB2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>(pełna nazwa/firma, adres, w zależności od podmiotu: NIP/PESEL, KRS/CEiDG)</w:t>
      </w:r>
    </w:p>
    <w:p w14:paraId="61E08B9A" w14:textId="77777777" w:rsidR="005C4374" w:rsidRPr="005C4374" w:rsidRDefault="005C4374" w:rsidP="005C4374">
      <w:pPr>
        <w:rPr>
          <w:rFonts w:eastAsia="Times New Roman" w:cstheme="minorHAnsi"/>
          <w:u w:val="single"/>
          <w:lang w:eastAsia="zh-CN"/>
        </w:rPr>
      </w:pPr>
      <w:r w:rsidRPr="005C4374">
        <w:rPr>
          <w:rFonts w:eastAsia="Times New Roman" w:cstheme="minorHAnsi"/>
          <w:u w:val="single"/>
          <w:lang w:eastAsia="zh-CN"/>
        </w:rPr>
        <w:t>reprezentowany przez:</w:t>
      </w:r>
    </w:p>
    <w:p w14:paraId="7E588415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…………………………………………………</w:t>
      </w:r>
    </w:p>
    <w:p w14:paraId="24D02479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>(imię, nazwisko, stanowisko/podstawa do reprezentacji)</w:t>
      </w:r>
    </w:p>
    <w:p w14:paraId="6013FFC3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</w:p>
    <w:p w14:paraId="7A47B274" w14:textId="77777777" w:rsidR="005C4374" w:rsidRPr="005C4374" w:rsidRDefault="005C4374" w:rsidP="005C4374">
      <w:pPr>
        <w:rPr>
          <w:rFonts w:eastAsia="Times New Roman" w:cstheme="minorHAnsi"/>
          <w:b/>
          <w:u w:val="single"/>
          <w:lang w:eastAsia="zh-CN"/>
        </w:rPr>
      </w:pPr>
      <w:r w:rsidRPr="005C4374">
        <w:rPr>
          <w:rFonts w:eastAsia="Times New Roman" w:cstheme="minorHAnsi"/>
          <w:b/>
          <w:u w:val="single"/>
          <w:lang w:eastAsia="zh-CN"/>
        </w:rPr>
        <w:t>ZOBOWIĄZANIE (propozycja, wzór)</w:t>
      </w:r>
    </w:p>
    <w:p w14:paraId="2B960B72" w14:textId="77777777" w:rsidR="005C4374" w:rsidRPr="005C4374" w:rsidRDefault="005C4374" w:rsidP="005C4374">
      <w:pPr>
        <w:rPr>
          <w:rFonts w:eastAsia="Times New Roman" w:cstheme="minorHAnsi"/>
          <w:b/>
          <w:u w:val="single"/>
          <w:lang w:eastAsia="zh-CN"/>
        </w:rPr>
      </w:pPr>
      <w:r w:rsidRPr="005C4374">
        <w:rPr>
          <w:rFonts w:eastAsia="Times New Roman" w:cstheme="minorHAnsi"/>
          <w:b/>
          <w:u w:val="single"/>
          <w:lang w:eastAsia="zh-CN"/>
        </w:rPr>
        <w:t xml:space="preserve">do oddania do dyspozycji Wykonawcy niezbędnych zasobów na potrzeby realizacji zamówienia </w:t>
      </w:r>
    </w:p>
    <w:p w14:paraId="3641DF45" w14:textId="5E97DBCB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 xml:space="preserve">Na potrzeby postępowania o udzielenie </w:t>
      </w:r>
      <w:r w:rsidRPr="00247FAF">
        <w:rPr>
          <w:rFonts w:eastAsia="Times New Roman" w:cstheme="minorHAnsi"/>
          <w:lang w:eastAsia="zh-CN"/>
        </w:rPr>
        <w:t>zamówienia publicznego pn.</w:t>
      </w:r>
      <w:r w:rsidRPr="00247FAF">
        <w:rPr>
          <w:rFonts w:eastAsia="Times New Roman" w:cstheme="minorHAnsi"/>
          <w:b/>
          <w:lang w:eastAsia="zh-CN"/>
        </w:rPr>
        <w:t>.</w:t>
      </w:r>
      <w:r w:rsidR="007C3650" w:rsidRPr="00247FAF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 xml:space="preserve"> </w:t>
      </w:r>
      <w:r w:rsidR="007C3650" w:rsidRPr="00247FAF">
        <w:rPr>
          <w:rFonts w:eastAsia="Times New Roman" w:cstheme="minorHAnsi"/>
          <w:b/>
          <w:bCs/>
          <w:lang w:eastAsia="zh-CN"/>
        </w:rPr>
        <w:t>Usługi szkoleniowe w ramach projektu „Uczniowie na 6 w Zespole Szkół Centrum Kształcenia Rolniczego w Dobryszycach</w:t>
      </w:r>
      <w:r w:rsidRPr="005C4374">
        <w:rPr>
          <w:rFonts w:eastAsia="Times New Roman" w:cstheme="minorHAnsi"/>
          <w:b/>
          <w:bCs/>
          <w:i/>
          <w:iCs/>
          <w:lang w:eastAsia="zh-CN"/>
        </w:rPr>
        <w:t xml:space="preserve"> </w:t>
      </w:r>
      <w:r w:rsidRPr="005C4374">
        <w:rPr>
          <w:rFonts w:eastAsia="Times New Roman" w:cstheme="minorHAnsi"/>
          <w:lang w:eastAsia="zh-CN"/>
        </w:rPr>
        <w:t>oświadczam, co następuje:</w:t>
      </w:r>
    </w:p>
    <w:p w14:paraId="181F1F27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</w:p>
    <w:p w14:paraId="7CFAE0C6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b/>
          <w:lang w:eastAsia="zh-CN"/>
        </w:rPr>
        <w:t>JA/MY</w:t>
      </w:r>
      <w:r w:rsidRPr="005C4374">
        <w:rPr>
          <w:rFonts w:eastAsia="Times New Roman" w:cstheme="minorHAnsi"/>
          <w:lang w:eastAsia="zh-CN"/>
        </w:rPr>
        <w:t>:</w:t>
      </w:r>
    </w:p>
    <w:p w14:paraId="3F8E0251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_________________________________________________________________________</w:t>
      </w:r>
    </w:p>
    <w:p w14:paraId="45FBB6F7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>(imię i nazwisko osoby/osób upoważnionej/-ych do reprezentowania Podmiotu, stanowisko (właściciel, prezes zarządu, członek zarządu, prokurent, upełnomocniony reprezentant itp.*))</w:t>
      </w:r>
    </w:p>
    <w:p w14:paraId="64A6FDE4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</w:p>
    <w:p w14:paraId="7566FDB3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  <w:r w:rsidRPr="005C4374">
        <w:rPr>
          <w:rFonts w:eastAsia="Times New Roman" w:cstheme="minorHAnsi"/>
          <w:b/>
          <w:lang w:eastAsia="zh-CN"/>
        </w:rPr>
        <w:t>działając w imieniu i na rzecz:</w:t>
      </w:r>
    </w:p>
    <w:p w14:paraId="0B1FAF1F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_________________________________________________________________________</w:t>
      </w:r>
    </w:p>
    <w:p w14:paraId="598DEBBC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>(nazwa Podmiotu udostępniającego zasoby)</w:t>
      </w:r>
    </w:p>
    <w:p w14:paraId="34998355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</w:p>
    <w:p w14:paraId="00502D46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b/>
          <w:lang w:eastAsia="zh-CN"/>
        </w:rPr>
        <w:t xml:space="preserve">ZOBOWIĄZUJĘ SIĘ </w:t>
      </w:r>
      <w:r w:rsidRPr="005C4374">
        <w:rPr>
          <w:rFonts w:eastAsia="Times New Roman" w:cstheme="minorHAnsi"/>
          <w:lang w:eastAsia="zh-CN"/>
        </w:rPr>
        <w:t>do oddania nw. zasobów na potrzeby realizacji zamówienia:</w:t>
      </w:r>
    </w:p>
    <w:p w14:paraId="1EE57E4B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_________________________________________________________________________</w:t>
      </w:r>
    </w:p>
    <w:p w14:paraId="652ACF00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lastRenderedPageBreak/>
        <w:t>(określenie zasobu – doświadczenie, osoby skierowane do realizacji zamówienia, zdolności finansowe lub ekonomiczne)</w:t>
      </w:r>
    </w:p>
    <w:p w14:paraId="36540D5D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  <w:r w:rsidRPr="005C4374">
        <w:rPr>
          <w:rFonts w:eastAsia="Times New Roman" w:cstheme="minorHAnsi"/>
          <w:b/>
          <w:lang w:eastAsia="zh-CN"/>
        </w:rPr>
        <w:t>do dyspozycji Wykonawcy:</w:t>
      </w:r>
    </w:p>
    <w:p w14:paraId="519184DF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_________________________________________________________________________</w:t>
      </w:r>
    </w:p>
    <w:p w14:paraId="56A341EA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>(nazwa Wykonawcy)</w:t>
      </w:r>
    </w:p>
    <w:p w14:paraId="5024A538" w14:textId="79E35DBB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  <w:r w:rsidRPr="00247FAF">
        <w:rPr>
          <w:rFonts w:eastAsia="Times New Roman" w:cstheme="minorHAnsi"/>
          <w:b/>
          <w:lang w:eastAsia="zh-CN"/>
        </w:rPr>
        <w:t>przy wykonywaniu zamówienia pod nazwą: „</w:t>
      </w:r>
      <w:r w:rsidR="007C3650" w:rsidRPr="00247FAF">
        <w:rPr>
          <w:rFonts w:eastAsia="Times New Roman" w:cstheme="minorHAnsi"/>
          <w:b/>
          <w:bCs/>
          <w:lang w:eastAsia="zh-CN"/>
        </w:rPr>
        <w:t>Usługi szkoleniowe w ramach projektu „Uczniowie na 6 w Zespole Szkół Centrum Kształcenia Rolniczego w Dobryszycach</w:t>
      </w:r>
      <w:r w:rsidRPr="00247FAF">
        <w:rPr>
          <w:rFonts w:eastAsia="Times New Roman" w:cstheme="minorHAnsi"/>
          <w:b/>
          <w:lang w:eastAsia="zh-CN"/>
        </w:rPr>
        <w:t>”.</w:t>
      </w:r>
    </w:p>
    <w:p w14:paraId="28E32ECF" w14:textId="77777777" w:rsidR="005C4374" w:rsidRPr="005C4374" w:rsidRDefault="005C4374" w:rsidP="005C4374">
      <w:pPr>
        <w:rPr>
          <w:rFonts w:eastAsia="Times New Roman" w:cstheme="minorHAnsi"/>
          <w:b/>
          <w:lang w:eastAsia="zh-CN"/>
        </w:rPr>
      </w:pPr>
    </w:p>
    <w:p w14:paraId="2E879065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b/>
          <w:lang w:eastAsia="zh-CN"/>
        </w:rPr>
        <w:t>OŚWIADCZAM/-MY</w:t>
      </w:r>
      <w:r w:rsidRPr="005C4374">
        <w:rPr>
          <w:rFonts w:eastAsia="Times New Roman" w:cstheme="minorHAnsi"/>
          <w:lang w:eastAsia="zh-CN"/>
        </w:rPr>
        <w:t>, iż:</w:t>
      </w:r>
    </w:p>
    <w:p w14:paraId="21BB3A53" w14:textId="77777777" w:rsidR="005C4374" w:rsidRPr="005C4374" w:rsidRDefault="005C4374" w:rsidP="005C4374">
      <w:pPr>
        <w:numPr>
          <w:ilvl w:val="0"/>
          <w:numId w:val="6"/>
        </w:num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udostępniam Wykonawcy ww. zasoby, w następującym zakresie:</w:t>
      </w:r>
    </w:p>
    <w:p w14:paraId="26B94E82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</w:t>
      </w:r>
    </w:p>
    <w:p w14:paraId="2E05883A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</w:t>
      </w:r>
    </w:p>
    <w:p w14:paraId="2547D8FC" w14:textId="77777777" w:rsidR="005C4374" w:rsidRPr="005C4374" w:rsidRDefault="005C4374" w:rsidP="005C4374">
      <w:pPr>
        <w:numPr>
          <w:ilvl w:val="0"/>
          <w:numId w:val="6"/>
        </w:num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sposób i okres udostępnienia wykonawcy oraz wykorzystania przez niego ww. zasobów będzie następujący:</w:t>
      </w:r>
    </w:p>
    <w:p w14:paraId="505C1310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</w:t>
      </w:r>
    </w:p>
    <w:p w14:paraId="77542CA5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</w:t>
      </w:r>
    </w:p>
    <w:p w14:paraId="73419BFE" w14:textId="77777777" w:rsidR="005C4374" w:rsidRPr="005C4374" w:rsidRDefault="005C4374" w:rsidP="005C4374">
      <w:pPr>
        <w:numPr>
          <w:ilvl w:val="0"/>
          <w:numId w:val="6"/>
        </w:num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 xml:space="preserve">zrealizuję usługi lub roboty budowalne, których ww. zasoby (zdolności) dotyczą, w zakresie: </w:t>
      </w:r>
    </w:p>
    <w:p w14:paraId="370A4866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</w:t>
      </w:r>
    </w:p>
    <w:p w14:paraId="208844E7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lang w:eastAsia="zh-CN"/>
        </w:rPr>
        <w:t>_________________________________________________________________</w:t>
      </w:r>
    </w:p>
    <w:p w14:paraId="26C80F36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>(Pkt c) odnosi się do warunków udziału w postępowaniu dotyczących kwalifikacji zawodowych lub doświadczenia)</w:t>
      </w:r>
    </w:p>
    <w:p w14:paraId="63FC546B" w14:textId="77777777" w:rsidR="005C4374" w:rsidRPr="005C4374" w:rsidRDefault="005C4374" w:rsidP="005C4374">
      <w:pPr>
        <w:rPr>
          <w:rFonts w:eastAsia="Times New Roman" w:cstheme="minorHAnsi"/>
          <w:lang w:eastAsia="zh-CN"/>
        </w:rPr>
      </w:pPr>
    </w:p>
    <w:p w14:paraId="623F89DA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3A984923" w14:textId="77777777" w:rsidR="005C4374" w:rsidRPr="005C4374" w:rsidRDefault="005C4374" w:rsidP="005C4374">
      <w:pPr>
        <w:rPr>
          <w:rFonts w:eastAsia="Times New Roman" w:cstheme="minorHAnsi"/>
          <w:i/>
          <w:lang w:eastAsia="zh-CN"/>
        </w:rPr>
      </w:pPr>
      <w:r w:rsidRPr="005C4374">
        <w:rPr>
          <w:rFonts w:eastAsia="Times New Roman" w:cstheme="minorHAnsi"/>
          <w:i/>
          <w:lang w:eastAsia="zh-CN"/>
        </w:rPr>
        <w:t>W odniesieniu do warunków dotyczących wykształcenia, kwalifikacji zawodowych lub doświadczenia oświadczam, że wykonam roboty budowlane lub usługi, do realizacji których udostępniane przeze mnie zdolności są wymagane.</w:t>
      </w:r>
    </w:p>
    <w:p w14:paraId="474A5590" w14:textId="547EB2D5" w:rsidR="0042444D" w:rsidRDefault="0042444D" w:rsidP="00D23E82">
      <w:pPr>
        <w:rPr>
          <w:rFonts w:eastAsia="Times New Roman" w:cstheme="minorHAnsi"/>
          <w:lang w:eastAsia="zh-CN"/>
        </w:rPr>
      </w:pPr>
    </w:p>
    <w:sectPr w:rsidR="0042444D" w:rsidSect="008F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276" w:right="1417" w:bottom="1418" w:left="1418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F1675" w14:textId="77777777" w:rsidR="00364E14" w:rsidRDefault="00364E14" w:rsidP="00783C8D">
      <w:pPr>
        <w:spacing w:after="0" w:line="240" w:lineRule="auto"/>
      </w:pPr>
      <w:r>
        <w:separator/>
      </w:r>
    </w:p>
  </w:endnote>
  <w:endnote w:type="continuationSeparator" w:id="0">
    <w:p w14:paraId="5D331879" w14:textId="77777777" w:rsidR="00364E14" w:rsidRDefault="00364E14" w:rsidP="0078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658C9" w14:textId="77777777" w:rsidR="007F59C4" w:rsidRDefault="007F59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F49E7" w14:textId="77777777" w:rsidR="007F59C4" w:rsidRPr="00287C71" w:rsidRDefault="007F59C4" w:rsidP="007F59C4">
    <w:pPr>
      <w:spacing w:after="0"/>
      <w:ind w:hanging="284"/>
      <w:rPr>
        <w:b/>
        <w:bCs/>
        <w:sz w:val="16"/>
        <w:szCs w:val="16"/>
      </w:rPr>
    </w:pPr>
    <w:bookmarkStart w:id="6" w:name="_heading=h.44sinio" w:colFirst="0" w:colLast="0"/>
    <w:bookmarkEnd w:id="6"/>
    <w:r>
      <w:rPr>
        <w:rStyle w:val="Pogrubienie"/>
        <w:rFonts w:ascii="Open Sans" w:hAnsi="Open Sans"/>
        <w:sz w:val="16"/>
        <w:szCs w:val="16"/>
        <w:shd w:val="clear" w:color="auto" w:fill="FFFFFF"/>
      </w:rPr>
      <w:t>„</w:t>
    </w:r>
    <w:r w:rsidRPr="00287C71">
      <w:rPr>
        <w:rStyle w:val="Pogrubienie"/>
        <w:rFonts w:ascii="Open Sans" w:hAnsi="Open Sans"/>
        <w:sz w:val="16"/>
        <w:szCs w:val="16"/>
        <w:shd w:val="clear" w:color="auto" w:fill="FFFFFF"/>
      </w:rPr>
      <w:t>Uczniowie na 6 w Zespole Szkół Centrum Kształcenia Rolniczego w Dobryszycach”</w:t>
    </w:r>
    <w:r w:rsidRPr="00287C71">
      <w:rPr>
        <w:rFonts w:ascii="Open Sans" w:hAnsi="Open Sans"/>
        <w:sz w:val="16"/>
        <w:szCs w:val="16"/>
        <w:shd w:val="clear" w:color="auto" w:fill="FFFFFF"/>
      </w:rPr>
      <w:t> </w:t>
    </w:r>
    <w:r w:rsidRPr="00287C71">
      <w:rPr>
        <w:rFonts w:ascii="Open Sans" w:hAnsi="Open Sans"/>
        <w:b/>
        <w:sz w:val="16"/>
        <w:szCs w:val="16"/>
        <w:shd w:val="clear" w:color="auto" w:fill="FFFFFF"/>
      </w:rPr>
      <w:t>o nr FELD.08.08-IZ.00-0059/24</w:t>
    </w:r>
    <w:r w:rsidRPr="00287C71">
      <w:rPr>
        <w:rFonts w:ascii="Open Sans" w:hAnsi="Open Sans"/>
        <w:sz w:val="16"/>
        <w:szCs w:val="16"/>
        <w:shd w:val="clear" w:color="auto" w:fill="FFFFFF"/>
      </w:rPr>
      <w:t xml:space="preserve"> </w:t>
    </w:r>
  </w:p>
  <w:p w14:paraId="2AB30766" w14:textId="77777777" w:rsidR="007F59C4" w:rsidRPr="00287C71" w:rsidRDefault="007F59C4" w:rsidP="007F59C4">
    <w:pPr>
      <w:spacing w:after="0"/>
      <w:rPr>
        <w:b/>
        <w:bCs/>
        <w:sz w:val="16"/>
        <w:szCs w:val="16"/>
      </w:rPr>
    </w:pPr>
    <w:bookmarkStart w:id="7" w:name="_Hlk181080163"/>
  </w:p>
  <w:bookmarkEnd w:id="7"/>
  <w:p w14:paraId="312F9DC9" w14:textId="77777777" w:rsidR="007F59C4" w:rsidRDefault="007F59C4" w:rsidP="007F59C4">
    <w:pPr>
      <w:pStyle w:val="Stopka"/>
      <w:jc w:val="center"/>
    </w:pPr>
    <w:r>
      <w:t xml:space="preserve">Projekt współfinansowany ze środków Europejskiego Funduszu Społecznego Plus w Ramach Programu Regionalnego </w:t>
    </w:r>
  </w:p>
  <w:p w14:paraId="0AC4F7AC" w14:textId="77777777" w:rsidR="007F59C4" w:rsidRPr="00043F1F" w:rsidRDefault="007F59C4" w:rsidP="007F59C4">
    <w:pPr>
      <w:pStyle w:val="Stopka"/>
      <w:jc w:val="center"/>
    </w:pPr>
    <w:r>
      <w:t>Fundusze Europejskie dla Łódzkiego 2021 - 2027</w:t>
    </w:r>
  </w:p>
  <w:p w14:paraId="4DCF10D2" w14:textId="77777777" w:rsidR="0028428E" w:rsidRPr="006B7FB6" w:rsidRDefault="0028428E" w:rsidP="006B7F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D2A83" w14:textId="77777777" w:rsidR="007F59C4" w:rsidRDefault="007F59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11014" w14:textId="77777777" w:rsidR="00364E14" w:rsidRDefault="00364E14" w:rsidP="00783C8D">
      <w:pPr>
        <w:spacing w:after="0" w:line="240" w:lineRule="auto"/>
      </w:pPr>
      <w:r>
        <w:separator/>
      </w:r>
    </w:p>
  </w:footnote>
  <w:footnote w:type="continuationSeparator" w:id="0">
    <w:p w14:paraId="39D330B9" w14:textId="77777777" w:rsidR="00364E14" w:rsidRDefault="00364E14" w:rsidP="00783C8D">
      <w:pPr>
        <w:spacing w:after="0" w:line="240" w:lineRule="auto"/>
      </w:pPr>
      <w:r>
        <w:continuationSeparator/>
      </w:r>
    </w:p>
  </w:footnote>
  <w:footnote w:id="1">
    <w:p w14:paraId="500BF1E6" w14:textId="77777777" w:rsidR="0028428E" w:rsidRDefault="0028428E" w:rsidP="006E2E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5F38">
        <w:rPr>
          <w:rFonts w:asciiTheme="minorHAnsi" w:hAnsiTheme="minorHAnsi" w:cstheme="minorHAnsi"/>
          <w:sz w:val="22"/>
          <w:szCs w:val="22"/>
        </w:rPr>
        <w:t>Dokument składany wyłącznie przez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70A63" w14:textId="77777777" w:rsidR="007F59C4" w:rsidRDefault="007F59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F515" w14:textId="1867D1C8" w:rsidR="0028428E" w:rsidRDefault="0028428E" w:rsidP="00AE2555">
    <w:pPr>
      <w:pStyle w:val="Nagwek"/>
    </w:pPr>
    <w:r>
      <w:rPr>
        <w:noProof/>
        <w:lang w:eastAsia="pl-PL"/>
      </w:rPr>
      <w:drawing>
        <wp:inline distT="0" distB="0" distL="0" distR="0" wp14:anchorId="7D16D30D" wp14:editId="40A1C0A2">
          <wp:extent cx="5761355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374DB9" w14:textId="163C64BA" w:rsidR="0028428E" w:rsidRPr="00C359BB" w:rsidRDefault="0028428E" w:rsidP="008F256E">
    <w:pPr>
      <w:pStyle w:val="Nagwek"/>
      <w:jc w:val="center"/>
    </w:pPr>
  </w:p>
  <w:p w14:paraId="67415F5B" w14:textId="77777777" w:rsidR="0028428E" w:rsidRDefault="0028428E" w:rsidP="00586DA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FBA42" w14:textId="77777777" w:rsidR="007F59C4" w:rsidRDefault="007F59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4C53"/>
    <w:multiLevelType w:val="hybridMultilevel"/>
    <w:tmpl w:val="A5727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81261"/>
    <w:multiLevelType w:val="multilevel"/>
    <w:tmpl w:val="9F0AA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45213"/>
    <w:multiLevelType w:val="hybridMultilevel"/>
    <w:tmpl w:val="8D2A1138"/>
    <w:lvl w:ilvl="0" w:tplc="1068AD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D2DD1"/>
    <w:multiLevelType w:val="hybridMultilevel"/>
    <w:tmpl w:val="A23A0AA8"/>
    <w:lvl w:ilvl="0" w:tplc="A8102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10124">
    <w:abstractNumId w:val="0"/>
  </w:num>
  <w:num w:numId="2" w16cid:durableId="804811257">
    <w:abstractNumId w:val="13"/>
  </w:num>
  <w:num w:numId="3" w16cid:durableId="803036941">
    <w:abstractNumId w:val="8"/>
  </w:num>
  <w:num w:numId="4" w16cid:durableId="213276126">
    <w:abstractNumId w:val="11"/>
  </w:num>
  <w:num w:numId="5" w16cid:durableId="1469470555">
    <w:abstractNumId w:val="12"/>
  </w:num>
  <w:num w:numId="6" w16cid:durableId="366177609">
    <w:abstractNumId w:val="3"/>
  </w:num>
  <w:num w:numId="7" w16cid:durableId="1423793400">
    <w:abstractNumId w:val="10"/>
  </w:num>
  <w:num w:numId="8" w16cid:durableId="470944399">
    <w:abstractNumId w:val="6"/>
  </w:num>
  <w:num w:numId="9" w16cid:durableId="1441726874">
    <w:abstractNumId w:val="1"/>
  </w:num>
  <w:num w:numId="10" w16cid:durableId="10683801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476560">
    <w:abstractNumId w:val="7"/>
  </w:num>
  <w:num w:numId="12" w16cid:durableId="13460608">
    <w:abstractNumId w:val="5"/>
  </w:num>
  <w:num w:numId="13" w16cid:durableId="30957151">
    <w:abstractNumId w:val="2"/>
  </w:num>
  <w:num w:numId="14" w16cid:durableId="1670058413">
    <w:abstractNumId w:val="9"/>
  </w:num>
  <w:num w:numId="15" w16cid:durableId="11382566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milia Łukasiak">
    <w15:presenceInfo w15:providerId="AD" w15:userId="S::elukasiak@turcus.onmicrosoft.com::2d317262-e3e0-4f2e-8e39-d03a0b0c1a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8D"/>
    <w:rsid w:val="0003080C"/>
    <w:rsid w:val="0005227A"/>
    <w:rsid w:val="00067C4F"/>
    <w:rsid w:val="000767FD"/>
    <w:rsid w:val="00085E41"/>
    <w:rsid w:val="000A2DAE"/>
    <w:rsid w:val="000A3F06"/>
    <w:rsid w:val="000A525F"/>
    <w:rsid w:val="000B3823"/>
    <w:rsid w:val="000B4BC9"/>
    <w:rsid w:val="000B4D07"/>
    <w:rsid w:val="000D5B97"/>
    <w:rsid w:val="000F1082"/>
    <w:rsid w:val="000F4477"/>
    <w:rsid w:val="000F581F"/>
    <w:rsid w:val="001003F1"/>
    <w:rsid w:val="00116365"/>
    <w:rsid w:val="001221DB"/>
    <w:rsid w:val="001406C9"/>
    <w:rsid w:val="00153DCF"/>
    <w:rsid w:val="00163155"/>
    <w:rsid w:val="001671A1"/>
    <w:rsid w:val="00167CC1"/>
    <w:rsid w:val="001C5395"/>
    <w:rsid w:val="001E516A"/>
    <w:rsid w:val="001E5860"/>
    <w:rsid w:val="00240C18"/>
    <w:rsid w:val="002452FA"/>
    <w:rsid w:val="0024783C"/>
    <w:rsid w:val="00247FAF"/>
    <w:rsid w:val="0025751E"/>
    <w:rsid w:val="0027315D"/>
    <w:rsid w:val="00280B37"/>
    <w:rsid w:val="00280F9D"/>
    <w:rsid w:val="0028428E"/>
    <w:rsid w:val="002857ED"/>
    <w:rsid w:val="00295D7B"/>
    <w:rsid w:val="002C751F"/>
    <w:rsid w:val="002E04B0"/>
    <w:rsid w:val="002F20FB"/>
    <w:rsid w:val="0030688B"/>
    <w:rsid w:val="003326F2"/>
    <w:rsid w:val="00335113"/>
    <w:rsid w:val="00337B70"/>
    <w:rsid w:val="00344DA3"/>
    <w:rsid w:val="0036198D"/>
    <w:rsid w:val="00364E14"/>
    <w:rsid w:val="00366588"/>
    <w:rsid w:val="003779ED"/>
    <w:rsid w:val="00381718"/>
    <w:rsid w:val="00387DC6"/>
    <w:rsid w:val="003948D1"/>
    <w:rsid w:val="00395F17"/>
    <w:rsid w:val="003B2AAD"/>
    <w:rsid w:val="003B468A"/>
    <w:rsid w:val="003B55D0"/>
    <w:rsid w:val="003B636F"/>
    <w:rsid w:val="003C7F00"/>
    <w:rsid w:val="003D3AF8"/>
    <w:rsid w:val="003E0DED"/>
    <w:rsid w:val="003E5FDC"/>
    <w:rsid w:val="00416B3F"/>
    <w:rsid w:val="0042073A"/>
    <w:rsid w:val="0042444D"/>
    <w:rsid w:val="004277F2"/>
    <w:rsid w:val="00435A3B"/>
    <w:rsid w:val="0044586D"/>
    <w:rsid w:val="004553C8"/>
    <w:rsid w:val="004579FB"/>
    <w:rsid w:val="00462286"/>
    <w:rsid w:val="004623AA"/>
    <w:rsid w:val="00473371"/>
    <w:rsid w:val="0049010E"/>
    <w:rsid w:val="00491DDF"/>
    <w:rsid w:val="004C36AB"/>
    <w:rsid w:val="004D64FE"/>
    <w:rsid w:val="004F0D9B"/>
    <w:rsid w:val="004F587F"/>
    <w:rsid w:val="004F64E2"/>
    <w:rsid w:val="005028E9"/>
    <w:rsid w:val="005074F5"/>
    <w:rsid w:val="0051025A"/>
    <w:rsid w:val="00522B76"/>
    <w:rsid w:val="00532E6C"/>
    <w:rsid w:val="00536C72"/>
    <w:rsid w:val="00562A70"/>
    <w:rsid w:val="00563984"/>
    <w:rsid w:val="00565E1C"/>
    <w:rsid w:val="005822E1"/>
    <w:rsid w:val="00586DA9"/>
    <w:rsid w:val="005944FE"/>
    <w:rsid w:val="005A1530"/>
    <w:rsid w:val="005A4F25"/>
    <w:rsid w:val="005B5871"/>
    <w:rsid w:val="005C05B5"/>
    <w:rsid w:val="005C34A0"/>
    <w:rsid w:val="005C4374"/>
    <w:rsid w:val="005C53CF"/>
    <w:rsid w:val="005D5CCE"/>
    <w:rsid w:val="005F46E1"/>
    <w:rsid w:val="00634242"/>
    <w:rsid w:val="006368EA"/>
    <w:rsid w:val="00647A0A"/>
    <w:rsid w:val="00652C35"/>
    <w:rsid w:val="0066143D"/>
    <w:rsid w:val="006668E4"/>
    <w:rsid w:val="00680A3B"/>
    <w:rsid w:val="00697B22"/>
    <w:rsid w:val="006B7FB6"/>
    <w:rsid w:val="006C78ED"/>
    <w:rsid w:val="006D1F46"/>
    <w:rsid w:val="006E2E7F"/>
    <w:rsid w:val="00713FD5"/>
    <w:rsid w:val="00727B07"/>
    <w:rsid w:val="00740EE6"/>
    <w:rsid w:val="00750C97"/>
    <w:rsid w:val="007609CA"/>
    <w:rsid w:val="00775A63"/>
    <w:rsid w:val="00781E03"/>
    <w:rsid w:val="00783819"/>
    <w:rsid w:val="00783C8D"/>
    <w:rsid w:val="00786DEB"/>
    <w:rsid w:val="00787A0D"/>
    <w:rsid w:val="00792584"/>
    <w:rsid w:val="007A6283"/>
    <w:rsid w:val="007A7893"/>
    <w:rsid w:val="007C3650"/>
    <w:rsid w:val="007D2A99"/>
    <w:rsid w:val="007F5108"/>
    <w:rsid w:val="007F59C4"/>
    <w:rsid w:val="00822005"/>
    <w:rsid w:val="00822643"/>
    <w:rsid w:val="00822BDE"/>
    <w:rsid w:val="00825369"/>
    <w:rsid w:val="0082799F"/>
    <w:rsid w:val="008313B1"/>
    <w:rsid w:val="00836BC9"/>
    <w:rsid w:val="0084432D"/>
    <w:rsid w:val="00844F7A"/>
    <w:rsid w:val="00864485"/>
    <w:rsid w:val="00874CA6"/>
    <w:rsid w:val="00877DAF"/>
    <w:rsid w:val="00883774"/>
    <w:rsid w:val="00891318"/>
    <w:rsid w:val="008A1806"/>
    <w:rsid w:val="008A1A63"/>
    <w:rsid w:val="008A1B16"/>
    <w:rsid w:val="008B7245"/>
    <w:rsid w:val="008D145B"/>
    <w:rsid w:val="008D167A"/>
    <w:rsid w:val="008D5F0E"/>
    <w:rsid w:val="008E59AD"/>
    <w:rsid w:val="008F256E"/>
    <w:rsid w:val="00936071"/>
    <w:rsid w:val="009462EE"/>
    <w:rsid w:val="00953C6F"/>
    <w:rsid w:val="009806BF"/>
    <w:rsid w:val="00993230"/>
    <w:rsid w:val="009955E7"/>
    <w:rsid w:val="009A4738"/>
    <w:rsid w:val="009B4095"/>
    <w:rsid w:val="009C1B89"/>
    <w:rsid w:val="009C65A1"/>
    <w:rsid w:val="009C67B4"/>
    <w:rsid w:val="009E3E71"/>
    <w:rsid w:val="009F20FA"/>
    <w:rsid w:val="009F6956"/>
    <w:rsid w:val="00A10ACA"/>
    <w:rsid w:val="00A10C23"/>
    <w:rsid w:val="00A317F9"/>
    <w:rsid w:val="00A4686D"/>
    <w:rsid w:val="00A502CC"/>
    <w:rsid w:val="00A57DA9"/>
    <w:rsid w:val="00A625C3"/>
    <w:rsid w:val="00A637B1"/>
    <w:rsid w:val="00A85317"/>
    <w:rsid w:val="00A94182"/>
    <w:rsid w:val="00AA61FB"/>
    <w:rsid w:val="00AA66B5"/>
    <w:rsid w:val="00AB659A"/>
    <w:rsid w:val="00AD0625"/>
    <w:rsid w:val="00AE2555"/>
    <w:rsid w:val="00B018BD"/>
    <w:rsid w:val="00B21263"/>
    <w:rsid w:val="00B242D8"/>
    <w:rsid w:val="00B30CB2"/>
    <w:rsid w:val="00B426DA"/>
    <w:rsid w:val="00B42CCF"/>
    <w:rsid w:val="00B6460E"/>
    <w:rsid w:val="00B86839"/>
    <w:rsid w:val="00BA58BD"/>
    <w:rsid w:val="00BE1F28"/>
    <w:rsid w:val="00BF1AB2"/>
    <w:rsid w:val="00BF3007"/>
    <w:rsid w:val="00C03F3D"/>
    <w:rsid w:val="00C21BB0"/>
    <w:rsid w:val="00C23AE6"/>
    <w:rsid w:val="00C5351C"/>
    <w:rsid w:val="00C53973"/>
    <w:rsid w:val="00C63A67"/>
    <w:rsid w:val="00C67D54"/>
    <w:rsid w:val="00C70661"/>
    <w:rsid w:val="00CA01E7"/>
    <w:rsid w:val="00CB5463"/>
    <w:rsid w:val="00CC68F9"/>
    <w:rsid w:val="00CD3073"/>
    <w:rsid w:val="00CD6996"/>
    <w:rsid w:val="00CF21C3"/>
    <w:rsid w:val="00D0454D"/>
    <w:rsid w:val="00D17CBC"/>
    <w:rsid w:val="00D23E82"/>
    <w:rsid w:val="00D31609"/>
    <w:rsid w:val="00D35B6C"/>
    <w:rsid w:val="00D4162E"/>
    <w:rsid w:val="00D56E3A"/>
    <w:rsid w:val="00D60EAC"/>
    <w:rsid w:val="00D905ED"/>
    <w:rsid w:val="00D94106"/>
    <w:rsid w:val="00DC29E9"/>
    <w:rsid w:val="00DD2D9A"/>
    <w:rsid w:val="00DD685C"/>
    <w:rsid w:val="00DF043B"/>
    <w:rsid w:val="00E10459"/>
    <w:rsid w:val="00E37CB5"/>
    <w:rsid w:val="00E40D4A"/>
    <w:rsid w:val="00E441F8"/>
    <w:rsid w:val="00E4745B"/>
    <w:rsid w:val="00E87DE8"/>
    <w:rsid w:val="00E9121E"/>
    <w:rsid w:val="00E9617D"/>
    <w:rsid w:val="00EA257E"/>
    <w:rsid w:val="00EC5DBA"/>
    <w:rsid w:val="00EC6AAC"/>
    <w:rsid w:val="00ED0BF5"/>
    <w:rsid w:val="00ED4EE4"/>
    <w:rsid w:val="00ED5A54"/>
    <w:rsid w:val="00ED5CC3"/>
    <w:rsid w:val="00EE3B39"/>
    <w:rsid w:val="00EE70AD"/>
    <w:rsid w:val="00EE7106"/>
    <w:rsid w:val="00F056F4"/>
    <w:rsid w:val="00F05976"/>
    <w:rsid w:val="00F0728A"/>
    <w:rsid w:val="00F35052"/>
    <w:rsid w:val="00F42408"/>
    <w:rsid w:val="00F5283E"/>
    <w:rsid w:val="00F54F34"/>
    <w:rsid w:val="00F63810"/>
    <w:rsid w:val="00F705BD"/>
    <w:rsid w:val="00F75923"/>
    <w:rsid w:val="00F76B8E"/>
    <w:rsid w:val="00F91D14"/>
    <w:rsid w:val="00FA191E"/>
    <w:rsid w:val="00FB13FB"/>
    <w:rsid w:val="00FC54D5"/>
    <w:rsid w:val="00FD7AC6"/>
    <w:rsid w:val="00FE0DFF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41256"/>
  <w15:chartTrackingRefBased/>
  <w15:docId w15:val="{72F193F4-9640-4704-ABEA-A0DE2EB1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C8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C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C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C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C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83C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783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34"/>
    <w:qFormat/>
    <w:rsid w:val="00783C8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C8D"/>
  </w:style>
  <w:style w:type="character" w:customStyle="1" w:styleId="ZwykytekstZnak">
    <w:name w:val="Zwykły tekst Znak"/>
    <w:link w:val="Zwykytekst"/>
    <w:rsid w:val="00783C8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78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3C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F20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EB"/>
    <w:rPr>
      <w:rFonts w:ascii="Segoe UI" w:hAnsi="Segoe UI" w:cs="Segoe UI"/>
      <w:sz w:val="18"/>
      <w:szCs w:val="18"/>
    </w:rPr>
  </w:style>
  <w:style w:type="paragraph" w:customStyle="1" w:styleId="center">
    <w:name w:val="center"/>
    <w:rsid w:val="00153DCF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153DCF"/>
    <w:rPr>
      <w:b/>
    </w:rPr>
  </w:style>
  <w:style w:type="paragraph" w:customStyle="1" w:styleId="Default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6E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7F59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4672E-7286-4EAC-9502-FF3A298E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16</Pages>
  <Words>3134</Words>
  <Characters>18808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Emilia Łukasiak</cp:lastModifiedBy>
  <cp:revision>61</cp:revision>
  <dcterms:created xsi:type="dcterms:W3CDTF">2025-01-10T13:41:00Z</dcterms:created>
  <dcterms:modified xsi:type="dcterms:W3CDTF">2025-12-03T10:43:00Z</dcterms:modified>
</cp:coreProperties>
</file>